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D49" w:rsidRDefault="00C9691A">
      <w:pPr>
        <w:spacing w:line="500" w:lineRule="exact"/>
        <w:rPr>
          <w:ins w:id="0" w:author="方惠斌" w:date="2019-05-06T11:57:00Z"/>
          <w:rFonts w:ascii="黑体" w:eastAsia="黑体" w:hAnsi="黑体" w:cs="黑体"/>
          <w:sz w:val="32"/>
          <w:szCs w:val="32"/>
        </w:rPr>
      </w:pPr>
      <w:r>
        <w:rPr>
          <w:rFonts w:ascii="黑体" w:eastAsia="黑体" w:hAnsi="黑体" w:cs="黑体"/>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00274A6D">
        <w:rPr>
          <w:rFonts w:ascii="黑体" w:eastAsia="黑体" w:hAnsi="黑体" w:cs="黑体"/>
          <w:sz w:val="32"/>
          <w:szCs w:val="32"/>
        </w:rPr>
        <w:instrText>ADDIN CNKISM.UserStyle</w:instrText>
      </w:r>
      <w:r>
        <w:rPr>
          <w:rFonts w:ascii="黑体" w:eastAsia="黑体" w:hAnsi="黑体" w:cs="黑体"/>
          <w:sz w:val="32"/>
          <w:szCs w:val="32"/>
        </w:rPr>
      </w:r>
      <w:r>
        <w:rPr>
          <w:rFonts w:ascii="黑体" w:eastAsia="黑体" w:hAnsi="黑体" w:cs="黑体"/>
          <w:sz w:val="32"/>
          <w:szCs w:val="32"/>
        </w:rPr>
        <w:fldChar w:fldCharType="end"/>
      </w:r>
      <w:r w:rsidR="00110901">
        <w:rPr>
          <w:rFonts w:ascii="黑体" w:eastAsia="黑体" w:hAnsi="黑体" w:cs="黑体" w:hint="eastAsia"/>
          <w:sz w:val="32"/>
          <w:szCs w:val="32"/>
        </w:rPr>
        <w:t>附件3</w:t>
      </w:r>
    </w:p>
    <w:p w:rsidR="000C7D49" w:rsidRDefault="000C7D49">
      <w:pPr>
        <w:spacing w:line="500" w:lineRule="exact"/>
        <w:rPr>
          <w:rFonts w:ascii="仿宋_GB2312" w:eastAsia="仿宋_GB2312" w:hint="eastAsia"/>
          <w:sz w:val="32"/>
          <w:szCs w:val="32"/>
        </w:rPr>
      </w:pPr>
    </w:p>
    <w:p w:rsidR="000C7D49" w:rsidRDefault="000C7D49">
      <w:pPr>
        <w:spacing w:line="500" w:lineRule="exact"/>
        <w:rPr>
          <w:rFonts w:ascii="仿宋_GB2312" w:eastAsia="仿宋_GB2312" w:hint="eastAsia"/>
          <w:sz w:val="32"/>
          <w:szCs w:val="32"/>
        </w:rPr>
      </w:pPr>
    </w:p>
    <w:p w:rsidR="000C7D49" w:rsidRPr="008255F6" w:rsidRDefault="00110901" w:rsidP="008255F6">
      <w:pPr>
        <w:pStyle w:val="3"/>
        <w:tabs>
          <w:tab w:val="center" w:pos="4156"/>
        </w:tabs>
        <w:spacing w:line="720" w:lineRule="auto"/>
        <w:rPr>
          <w:rFonts w:ascii="方正大标宋简体" w:eastAsia="方正大标宋简体" w:hAnsi="方正大标宋简体" w:cs="方正大标宋简体"/>
          <w:b/>
          <w:bCs/>
          <w:spacing w:val="10"/>
          <w:w w:val="66"/>
          <w:sz w:val="72"/>
          <w:szCs w:val="72"/>
        </w:rPr>
      </w:pPr>
      <w:r w:rsidRPr="008255F6">
        <w:rPr>
          <w:rFonts w:ascii="方正大标宋简体" w:eastAsia="方正大标宋简体" w:hAnsi="方正大标宋简体" w:cs="方正大标宋简体" w:hint="eastAsia"/>
          <w:b/>
          <w:bCs/>
          <w:spacing w:val="10"/>
          <w:w w:val="66"/>
          <w:sz w:val="72"/>
          <w:szCs w:val="72"/>
        </w:rPr>
        <w:t>山西省高等学校哲学社会科学研究项目</w:t>
      </w:r>
    </w:p>
    <w:p w:rsidR="000C7D49" w:rsidRDefault="00110901">
      <w:pPr>
        <w:pStyle w:val="3"/>
        <w:spacing w:line="720" w:lineRule="auto"/>
        <w:jc w:val="center"/>
        <w:rPr>
          <w:rFonts w:ascii="方正楷体简体" w:eastAsia="方正楷体简体" w:hAnsi="方正楷体简体" w:cs="方正楷体简体"/>
          <w:b/>
          <w:bCs/>
          <w:sz w:val="52"/>
          <w:szCs w:val="52"/>
        </w:rPr>
      </w:pPr>
      <w:r>
        <w:rPr>
          <w:rFonts w:ascii="方正楷体简体" w:eastAsia="方正楷体简体" w:hAnsi="方正楷体简体" w:cs="方正楷体简体" w:hint="eastAsia"/>
          <w:b/>
          <w:bCs/>
          <w:sz w:val="52"/>
          <w:szCs w:val="52"/>
        </w:rPr>
        <w:t>（思想政治教育专项）</w:t>
      </w:r>
    </w:p>
    <w:p w:rsidR="000C7D49" w:rsidRDefault="000C7D49">
      <w:pPr>
        <w:spacing w:line="360" w:lineRule="exact"/>
        <w:jc w:val="center"/>
        <w:rPr>
          <w:rFonts w:ascii="黑体" w:eastAsia="黑体" w:hAnsi="黑体" w:cs="黑体"/>
          <w:b/>
          <w:w w:val="90"/>
          <w:sz w:val="72"/>
          <w:szCs w:val="72"/>
        </w:rPr>
      </w:pPr>
    </w:p>
    <w:p w:rsidR="000C7D49" w:rsidRDefault="000C7D49">
      <w:pPr>
        <w:spacing w:line="360" w:lineRule="exact"/>
        <w:jc w:val="center"/>
        <w:rPr>
          <w:rFonts w:ascii="黑体" w:eastAsia="黑体" w:hAnsi="黑体" w:cs="黑体"/>
          <w:b/>
          <w:w w:val="90"/>
          <w:sz w:val="72"/>
          <w:szCs w:val="72"/>
        </w:rPr>
      </w:pPr>
    </w:p>
    <w:p w:rsidR="000C7D49" w:rsidRDefault="00110901">
      <w:pPr>
        <w:jc w:val="center"/>
        <w:rPr>
          <w:rFonts w:ascii="黑体" w:eastAsia="黑体" w:hAnsi="黑体" w:cs="黑体"/>
          <w:b/>
          <w:w w:val="90"/>
          <w:sz w:val="72"/>
          <w:szCs w:val="72"/>
        </w:rPr>
      </w:pPr>
      <w:r>
        <w:rPr>
          <w:rFonts w:ascii="黑体" w:eastAsia="黑体" w:hAnsi="黑体" w:cs="黑体" w:hint="eastAsia"/>
          <w:b/>
          <w:w w:val="90"/>
          <w:sz w:val="72"/>
          <w:szCs w:val="72"/>
        </w:rPr>
        <w:t>申  请  书</w:t>
      </w:r>
    </w:p>
    <w:p w:rsidR="000C7D49" w:rsidRDefault="000C7D49">
      <w:pPr>
        <w:spacing w:line="480" w:lineRule="auto"/>
        <w:rPr>
          <w:rFonts w:ascii="宋体" w:hAnsi="宋体"/>
          <w:sz w:val="32"/>
        </w:rPr>
      </w:pPr>
    </w:p>
    <w:p w:rsidR="000C7D49" w:rsidRDefault="000C7D49">
      <w:pPr>
        <w:spacing w:line="480" w:lineRule="auto"/>
        <w:rPr>
          <w:rFonts w:ascii="宋体" w:hAnsi="宋体"/>
          <w:sz w:val="32"/>
        </w:rPr>
      </w:pPr>
    </w:p>
    <w:p w:rsidR="000C7D49" w:rsidRDefault="00110901">
      <w:pPr>
        <w:snapToGrid w:val="0"/>
        <w:spacing w:line="420" w:lineRule="auto"/>
        <w:ind w:firstLineChars="281" w:firstLine="899"/>
        <w:rPr>
          <w:rFonts w:ascii="仿宋_GB2312" w:eastAsia="仿宋_GB2312" w:hAnsi="宋体"/>
          <w:sz w:val="32"/>
        </w:rPr>
      </w:pPr>
      <w:r>
        <w:rPr>
          <w:rFonts w:ascii="仿宋_GB2312" w:eastAsia="仿宋_GB2312" w:hAnsi="宋体" w:hint="eastAsia"/>
          <w:sz w:val="32"/>
        </w:rPr>
        <w:t>项目名称：</w:t>
      </w:r>
      <w:r>
        <w:rPr>
          <w:rFonts w:ascii="仿宋_GB2312" w:eastAsia="仿宋_GB2312" w:hAnsi="宋体"/>
          <w:sz w:val="32"/>
          <w:u w:val="single"/>
        </w:rPr>
        <w:t xml:space="preserve">     </w:t>
      </w:r>
      <w:r>
        <w:rPr>
          <w:rFonts w:ascii="仿宋_GB2312" w:eastAsia="仿宋_GB2312" w:hAnsi="宋体" w:hint="eastAsia"/>
          <w:sz w:val="32"/>
          <w:u w:val="single"/>
        </w:rPr>
        <w:t xml:space="preserve">                            </w:t>
      </w:r>
    </w:p>
    <w:p w:rsidR="000C7D49" w:rsidRDefault="00110901">
      <w:pPr>
        <w:snapToGrid w:val="0"/>
        <w:spacing w:line="420" w:lineRule="auto"/>
        <w:ind w:firstLineChars="281" w:firstLine="899"/>
        <w:rPr>
          <w:rFonts w:ascii="仿宋_GB2312" w:eastAsia="仿宋_GB2312" w:hAnsi="宋体"/>
          <w:sz w:val="32"/>
        </w:rPr>
      </w:pPr>
      <w:r>
        <w:rPr>
          <w:rFonts w:ascii="仿宋_GB2312" w:eastAsia="仿宋_GB2312" w:hAnsi="宋体" w:hint="eastAsia"/>
          <w:sz w:val="32"/>
        </w:rPr>
        <w:t xml:space="preserve">项目研究类别：思想政治工作课题   □ </w:t>
      </w:r>
    </w:p>
    <w:p w:rsidR="000C7D49" w:rsidRDefault="00110901">
      <w:pPr>
        <w:snapToGrid w:val="0"/>
        <w:spacing w:line="420" w:lineRule="auto"/>
        <w:ind w:firstLineChars="980" w:firstLine="3136"/>
        <w:rPr>
          <w:rFonts w:ascii="仿宋_GB2312" w:eastAsia="仿宋_GB2312" w:hAnsi="宋体"/>
          <w:sz w:val="32"/>
          <w:u w:val="single"/>
        </w:rPr>
      </w:pPr>
      <w:r>
        <w:rPr>
          <w:rFonts w:ascii="仿宋_GB2312" w:eastAsia="仿宋_GB2312" w:hAnsi="宋体" w:hint="eastAsia"/>
          <w:sz w:val="32"/>
        </w:rPr>
        <w:t>辅导员骨干专项课题 □</w:t>
      </w:r>
      <w:r w:rsidRPr="008255F6">
        <w:rPr>
          <w:rFonts w:ascii="仿宋_GB2312" w:eastAsia="仿宋_GB2312" w:hAnsi="宋体"/>
          <w:sz w:val="32"/>
        </w:rPr>
        <w:t xml:space="preserve">             </w:t>
      </w:r>
    </w:p>
    <w:p w:rsidR="000C7D49" w:rsidRDefault="00110901">
      <w:pPr>
        <w:snapToGrid w:val="0"/>
        <w:spacing w:line="420" w:lineRule="auto"/>
        <w:ind w:firstLineChars="281" w:firstLine="899"/>
        <w:rPr>
          <w:rFonts w:ascii="仿宋_GB2312" w:eastAsia="仿宋_GB2312" w:hAnsi="宋体"/>
          <w:sz w:val="32"/>
          <w:u w:val="single"/>
        </w:rPr>
      </w:pPr>
      <w:r>
        <w:rPr>
          <w:rFonts w:ascii="仿宋_GB2312" w:eastAsia="仿宋_GB2312" w:hAnsi="宋体" w:hint="eastAsia"/>
          <w:sz w:val="32"/>
        </w:rPr>
        <w:t>申 请 人：</w:t>
      </w:r>
      <w:r>
        <w:rPr>
          <w:rFonts w:ascii="仿宋_GB2312" w:eastAsia="仿宋_GB2312" w:hAnsi="宋体"/>
          <w:sz w:val="32"/>
          <w:u w:val="single"/>
        </w:rPr>
        <w:t xml:space="preserve"> </w:t>
      </w:r>
      <w:r>
        <w:rPr>
          <w:rFonts w:ascii="仿宋_GB2312" w:eastAsia="仿宋_GB2312" w:hAnsi="宋体" w:hint="eastAsia"/>
          <w:sz w:val="32"/>
          <w:u w:val="single"/>
        </w:rPr>
        <w:t xml:space="preserve">                                </w:t>
      </w:r>
    </w:p>
    <w:p w:rsidR="000C7D49" w:rsidRDefault="00110901">
      <w:pPr>
        <w:snapToGrid w:val="0"/>
        <w:spacing w:line="420" w:lineRule="auto"/>
        <w:ind w:firstLineChars="281" w:firstLine="899"/>
        <w:rPr>
          <w:rFonts w:ascii="仿宋_GB2312" w:eastAsia="仿宋_GB2312" w:hAnsi="宋体"/>
          <w:sz w:val="32"/>
        </w:rPr>
      </w:pPr>
      <w:r>
        <w:rPr>
          <w:rFonts w:ascii="仿宋_GB2312" w:eastAsia="仿宋_GB2312" w:hAnsi="宋体" w:hint="eastAsia"/>
          <w:sz w:val="32"/>
        </w:rPr>
        <w:t>联系电话：</w:t>
      </w:r>
      <w:r>
        <w:rPr>
          <w:rFonts w:ascii="仿宋_GB2312" w:eastAsia="仿宋_GB2312" w:hAnsi="宋体"/>
          <w:sz w:val="32"/>
          <w:u w:val="single"/>
        </w:rPr>
        <w:t xml:space="preserve">                   </w:t>
      </w:r>
      <w:r>
        <w:rPr>
          <w:rFonts w:ascii="仿宋_GB2312" w:eastAsia="仿宋_GB2312" w:hAnsi="宋体" w:hint="eastAsia"/>
          <w:sz w:val="32"/>
          <w:u w:val="single"/>
        </w:rPr>
        <w:t xml:space="preserve">              </w:t>
      </w:r>
    </w:p>
    <w:p w:rsidR="000C7D49" w:rsidRDefault="00110901">
      <w:pPr>
        <w:snapToGrid w:val="0"/>
        <w:spacing w:line="420" w:lineRule="auto"/>
        <w:ind w:firstLineChars="288" w:firstLine="922"/>
        <w:rPr>
          <w:rFonts w:ascii="仿宋_GB2312" w:eastAsia="仿宋_GB2312" w:hAnsi="宋体"/>
          <w:sz w:val="32"/>
        </w:rPr>
      </w:pPr>
      <w:r>
        <w:rPr>
          <w:rFonts w:ascii="仿宋_GB2312" w:eastAsia="仿宋_GB2312" w:hAnsi="宋体" w:hint="eastAsia"/>
          <w:sz w:val="32"/>
        </w:rPr>
        <w:t>起止时间：</w:t>
      </w:r>
      <w:r>
        <w:rPr>
          <w:rFonts w:ascii="仿宋_GB2312" w:eastAsia="仿宋_GB2312" w:hAnsi="宋体"/>
          <w:sz w:val="32"/>
          <w:u w:val="single"/>
        </w:rPr>
        <w:t xml:space="preserve">                   </w:t>
      </w:r>
      <w:r>
        <w:rPr>
          <w:rFonts w:ascii="仿宋_GB2312" w:eastAsia="仿宋_GB2312" w:hAnsi="宋体" w:hint="eastAsia"/>
          <w:sz w:val="32"/>
          <w:u w:val="single"/>
        </w:rPr>
        <w:t xml:space="preserve">              </w:t>
      </w:r>
    </w:p>
    <w:p w:rsidR="000C7D49" w:rsidRDefault="00110901">
      <w:pPr>
        <w:snapToGrid w:val="0"/>
        <w:spacing w:line="420" w:lineRule="auto"/>
        <w:ind w:firstLineChars="281" w:firstLine="933"/>
        <w:rPr>
          <w:rFonts w:ascii="仿宋_GB2312" w:eastAsia="仿宋_GB2312" w:hAnsi="宋体"/>
          <w:sz w:val="32"/>
          <w:u w:val="single"/>
        </w:rPr>
      </w:pPr>
      <w:r>
        <w:rPr>
          <w:rFonts w:ascii="仿宋_GB2312" w:eastAsia="仿宋_GB2312" w:hAnsi="宋体" w:hint="eastAsia"/>
          <w:spacing w:val="6"/>
          <w:sz w:val="32"/>
        </w:rPr>
        <w:t>所在学校</w:t>
      </w:r>
      <w:r>
        <w:rPr>
          <w:rFonts w:ascii="仿宋_GB2312" w:eastAsia="仿宋_GB2312" w:hAnsi="宋体" w:hint="eastAsia"/>
          <w:sz w:val="32"/>
        </w:rPr>
        <w:t>：</w:t>
      </w:r>
      <w:r>
        <w:rPr>
          <w:rFonts w:ascii="仿宋_GB2312" w:eastAsia="仿宋_GB2312" w:hAnsi="宋体"/>
          <w:sz w:val="32"/>
          <w:u w:val="single"/>
        </w:rPr>
        <w:t xml:space="preserve">               </w:t>
      </w:r>
      <w:r>
        <w:rPr>
          <w:rFonts w:ascii="仿宋_GB2312" w:eastAsia="仿宋_GB2312" w:hAnsi="宋体" w:hint="eastAsia"/>
          <w:sz w:val="32"/>
          <w:u w:val="single"/>
        </w:rPr>
        <w:t xml:space="preserve">        </w:t>
      </w:r>
      <w:r>
        <w:rPr>
          <w:rFonts w:ascii="仿宋_GB2312" w:eastAsia="仿宋_GB2312" w:hAnsi="宋体"/>
          <w:sz w:val="32"/>
          <w:u w:val="single"/>
        </w:rPr>
        <w:t xml:space="preserve"> </w:t>
      </w:r>
      <w:r>
        <w:rPr>
          <w:rFonts w:ascii="仿宋_GB2312" w:eastAsia="仿宋_GB2312" w:hAnsi="宋体" w:hint="eastAsia"/>
          <w:sz w:val="32"/>
          <w:u w:val="single"/>
        </w:rPr>
        <w:t>（盖章）</w:t>
      </w:r>
    </w:p>
    <w:p w:rsidR="000C7D49" w:rsidRDefault="00110901">
      <w:pPr>
        <w:snapToGrid w:val="0"/>
        <w:spacing w:line="420" w:lineRule="auto"/>
        <w:ind w:firstLineChars="281" w:firstLine="933"/>
        <w:rPr>
          <w:rFonts w:ascii="仿宋_GB2312" w:eastAsia="仿宋_GB2312" w:hAnsi="宋体"/>
          <w:sz w:val="32"/>
          <w:u w:val="single"/>
        </w:rPr>
      </w:pPr>
      <w:r>
        <w:rPr>
          <w:rFonts w:ascii="仿宋_GB2312" w:eastAsia="仿宋_GB2312" w:hAnsi="宋体" w:hint="eastAsia"/>
          <w:spacing w:val="6"/>
          <w:sz w:val="32"/>
        </w:rPr>
        <w:t>申请日期</w:t>
      </w:r>
      <w:r>
        <w:rPr>
          <w:rFonts w:ascii="仿宋_GB2312" w:eastAsia="仿宋_GB2312" w:hAnsi="宋体" w:hint="eastAsia"/>
          <w:sz w:val="32"/>
        </w:rPr>
        <w:t>：</w:t>
      </w:r>
      <w:r>
        <w:rPr>
          <w:rFonts w:ascii="仿宋_GB2312" w:eastAsia="仿宋_GB2312" w:hAnsi="宋体" w:hint="eastAsia"/>
          <w:sz w:val="32"/>
          <w:u w:val="single"/>
        </w:rPr>
        <w:t xml:space="preserve">       </w:t>
      </w:r>
      <w:r>
        <w:rPr>
          <w:rFonts w:ascii="仿宋_GB2312" w:eastAsia="仿宋_GB2312" w:hAnsi="宋体"/>
          <w:sz w:val="32"/>
          <w:u w:val="single"/>
        </w:rPr>
        <w:t xml:space="preserve">  </w:t>
      </w:r>
      <w:r>
        <w:rPr>
          <w:rFonts w:ascii="仿宋_GB2312" w:eastAsia="仿宋_GB2312" w:hAnsi="宋体" w:hint="eastAsia"/>
          <w:sz w:val="32"/>
          <w:u w:val="single"/>
        </w:rPr>
        <w:t xml:space="preserve">年 </w:t>
      </w:r>
      <w:r>
        <w:rPr>
          <w:rFonts w:ascii="仿宋_GB2312" w:eastAsia="仿宋_GB2312" w:hAnsi="宋体"/>
          <w:sz w:val="32"/>
          <w:u w:val="single"/>
        </w:rPr>
        <w:t xml:space="preserve">     </w:t>
      </w:r>
      <w:r>
        <w:rPr>
          <w:rFonts w:ascii="仿宋_GB2312" w:eastAsia="仿宋_GB2312" w:hAnsi="宋体" w:hint="eastAsia"/>
          <w:sz w:val="32"/>
          <w:u w:val="single"/>
        </w:rPr>
        <w:t>月</w:t>
      </w:r>
      <w:r>
        <w:rPr>
          <w:rFonts w:ascii="仿宋_GB2312" w:eastAsia="仿宋_GB2312" w:hAnsi="宋体"/>
          <w:sz w:val="32"/>
          <w:u w:val="single"/>
        </w:rPr>
        <w:t xml:space="preserve">   </w:t>
      </w:r>
      <w:r>
        <w:rPr>
          <w:rFonts w:ascii="仿宋_GB2312" w:eastAsia="仿宋_GB2312" w:hAnsi="宋体" w:hint="eastAsia"/>
          <w:sz w:val="32"/>
          <w:u w:val="single"/>
        </w:rPr>
        <w:t xml:space="preserve"> </w:t>
      </w:r>
      <w:r>
        <w:rPr>
          <w:rFonts w:ascii="仿宋_GB2312" w:eastAsia="仿宋_GB2312" w:hAnsi="宋体"/>
          <w:sz w:val="32"/>
          <w:u w:val="single"/>
        </w:rPr>
        <w:t xml:space="preserve">  </w:t>
      </w:r>
      <w:r>
        <w:rPr>
          <w:rFonts w:ascii="仿宋_GB2312" w:eastAsia="仿宋_GB2312" w:hAnsi="宋体" w:hint="eastAsia"/>
          <w:sz w:val="32"/>
          <w:u w:val="single"/>
        </w:rPr>
        <w:t>日</w:t>
      </w:r>
      <w:r>
        <w:rPr>
          <w:rFonts w:ascii="仿宋_GB2312" w:eastAsia="仿宋_GB2312" w:hAnsi="宋体"/>
          <w:sz w:val="32"/>
          <w:u w:val="single"/>
        </w:rPr>
        <w:t xml:space="preserve">  </w:t>
      </w:r>
      <w:r>
        <w:rPr>
          <w:rFonts w:ascii="仿宋_GB2312" w:eastAsia="仿宋_GB2312" w:hAnsi="宋体" w:hint="eastAsia"/>
          <w:sz w:val="32"/>
          <w:u w:val="single"/>
        </w:rPr>
        <w:t xml:space="preserve">   </w:t>
      </w:r>
    </w:p>
    <w:p w:rsidR="000C7D49" w:rsidRDefault="00110901">
      <w:pPr>
        <w:pStyle w:val="a4"/>
        <w:spacing w:before="0" w:beforeAutospacing="0" w:after="0" w:afterAutospacing="0" w:line="560" w:lineRule="exact"/>
        <w:ind w:left="410"/>
        <w:jc w:val="center"/>
        <w:rPr>
          <w:rFonts w:ascii="方正大标宋简体" w:eastAsia="方正大标宋简体" w:hint="eastAsia"/>
          <w:bCs/>
          <w:sz w:val="36"/>
          <w:szCs w:val="36"/>
        </w:rPr>
      </w:pPr>
      <w:r>
        <w:rPr>
          <w:rFonts w:ascii="宋体" w:hAnsi="宋体" w:hint="eastAsia"/>
          <w:b/>
          <w:bCs/>
          <w:sz w:val="32"/>
          <w:szCs w:val="32"/>
        </w:rPr>
        <w:t>山西省教育厅  制</w:t>
      </w:r>
    </w:p>
    <w:p w:rsidR="000C7D49" w:rsidRDefault="000C7D49">
      <w:pPr>
        <w:pStyle w:val="a4"/>
        <w:spacing w:before="0" w:beforeAutospacing="0" w:after="0" w:afterAutospacing="0" w:line="560" w:lineRule="exact"/>
        <w:ind w:left="410"/>
        <w:jc w:val="center"/>
        <w:rPr>
          <w:rFonts w:ascii="方正大标宋简体" w:eastAsia="方正大标宋简体" w:hint="eastAsia"/>
          <w:bCs/>
          <w:sz w:val="36"/>
          <w:szCs w:val="36"/>
        </w:rPr>
      </w:pPr>
    </w:p>
    <w:p w:rsidR="000C7D49" w:rsidRDefault="00110901">
      <w:pPr>
        <w:pStyle w:val="a4"/>
        <w:spacing w:before="0" w:beforeAutospacing="0" w:after="0" w:afterAutospacing="0" w:line="560" w:lineRule="exact"/>
        <w:ind w:left="410"/>
        <w:jc w:val="center"/>
        <w:rPr>
          <w:rFonts w:ascii="方正大标宋简体" w:eastAsia="方正大标宋简体" w:hint="eastAsia"/>
          <w:bCs/>
          <w:sz w:val="36"/>
          <w:szCs w:val="36"/>
        </w:rPr>
      </w:pPr>
      <w:r>
        <w:rPr>
          <w:rFonts w:ascii="方正大标宋简体" w:eastAsia="方正大标宋简体" w:hint="eastAsia"/>
          <w:bCs/>
          <w:sz w:val="36"/>
          <w:szCs w:val="36"/>
        </w:rPr>
        <w:t>填 写 说 明</w:t>
      </w:r>
    </w:p>
    <w:p w:rsidR="000C7D49" w:rsidRDefault="000C7D49">
      <w:pPr>
        <w:widowControl/>
        <w:spacing w:line="560" w:lineRule="exact"/>
        <w:ind w:left="410"/>
        <w:jc w:val="left"/>
        <w:rPr>
          <w:rFonts w:eastAsia="仿宋_GB2312" w:hint="eastAsia"/>
          <w:kern w:val="0"/>
          <w:sz w:val="28"/>
        </w:rPr>
      </w:pPr>
    </w:p>
    <w:p w:rsidR="000C7D49" w:rsidRDefault="00110901">
      <w:pPr>
        <w:widowControl/>
        <w:spacing w:line="560" w:lineRule="exact"/>
        <w:rPr>
          <w:rFonts w:eastAsia="方正仿宋简体" w:hint="eastAsia"/>
          <w:sz w:val="32"/>
          <w:szCs w:val="32"/>
        </w:rPr>
      </w:pPr>
      <w:r>
        <w:rPr>
          <w:rFonts w:eastAsia="方正仿宋简体" w:hint="eastAsia"/>
          <w:sz w:val="32"/>
          <w:szCs w:val="32"/>
        </w:rPr>
        <w:t xml:space="preserve">    </w:t>
      </w:r>
      <w:r>
        <w:rPr>
          <w:rFonts w:eastAsia="方正仿宋简体"/>
          <w:sz w:val="32"/>
          <w:szCs w:val="32"/>
        </w:rPr>
        <w:t>一、填写前要仔细阅读《高等学校哲学社会科学研究项目管理办法》。</w:t>
      </w:r>
    </w:p>
    <w:p w:rsidR="000C7D49" w:rsidRDefault="00110901">
      <w:pPr>
        <w:widowControl/>
        <w:spacing w:line="560" w:lineRule="exact"/>
        <w:rPr>
          <w:rFonts w:eastAsia="方正仿宋简体" w:hint="eastAsia"/>
          <w:sz w:val="32"/>
          <w:szCs w:val="32"/>
        </w:rPr>
      </w:pPr>
      <w:r>
        <w:rPr>
          <w:rFonts w:eastAsia="方正仿宋简体" w:hint="eastAsia"/>
          <w:sz w:val="32"/>
          <w:szCs w:val="32"/>
        </w:rPr>
        <w:t xml:space="preserve">    </w:t>
      </w:r>
      <w:r>
        <w:rPr>
          <w:rFonts w:eastAsia="方正仿宋简体"/>
          <w:sz w:val="32"/>
          <w:szCs w:val="32"/>
        </w:rPr>
        <w:t>二、填写要严肃认真、实事求是、内容翔实、文字精炼。</w:t>
      </w:r>
    </w:p>
    <w:p w:rsidR="000C7D49" w:rsidRDefault="00110901">
      <w:pPr>
        <w:widowControl/>
        <w:spacing w:line="560" w:lineRule="exact"/>
        <w:rPr>
          <w:rFonts w:eastAsia="方正仿宋简体" w:hint="eastAsia"/>
          <w:sz w:val="32"/>
          <w:szCs w:val="32"/>
        </w:rPr>
      </w:pPr>
      <w:r>
        <w:rPr>
          <w:rFonts w:eastAsia="方正仿宋简体" w:hint="eastAsia"/>
          <w:sz w:val="32"/>
          <w:szCs w:val="32"/>
        </w:rPr>
        <w:t xml:space="preserve">    </w:t>
      </w:r>
      <w:r>
        <w:rPr>
          <w:rFonts w:eastAsia="方正仿宋简体"/>
          <w:sz w:val="32"/>
          <w:szCs w:val="32"/>
        </w:rPr>
        <w:t>三、如无特殊说明，本表各栏不够填写时，可自行加页。</w:t>
      </w:r>
    </w:p>
    <w:p w:rsidR="000C7D49" w:rsidRDefault="00110901">
      <w:pPr>
        <w:widowControl/>
        <w:spacing w:line="560" w:lineRule="exact"/>
        <w:rPr>
          <w:rFonts w:eastAsia="方正仿宋简体" w:hint="eastAsia"/>
          <w:sz w:val="32"/>
          <w:szCs w:val="32"/>
        </w:rPr>
      </w:pPr>
      <w:r>
        <w:rPr>
          <w:rFonts w:eastAsia="方正仿宋简体" w:hint="eastAsia"/>
          <w:sz w:val="32"/>
          <w:szCs w:val="32"/>
        </w:rPr>
        <w:t xml:space="preserve">    </w:t>
      </w:r>
      <w:r>
        <w:rPr>
          <w:rFonts w:eastAsia="方正仿宋简体"/>
          <w:sz w:val="32"/>
          <w:szCs w:val="32"/>
        </w:rPr>
        <w:t>四、申请书页面用</w:t>
      </w:r>
      <w:r>
        <w:rPr>
          <w:rFonts w:eastAsia="方正仿宋简体"/>
          <w:sz w:val="32"/>
          <w:szCs w:val="32"/>
        </w:rPr>
        <w:t>A4</w:t>
      </w:r>
      <w:r>
        <w:rPr>
          <w:rFonts w:eastAsia="方正仿宋简体"/>
          <w:sz w:val="32"/>
          <w:szCs w:val="32"/>
        </w:rPr>
        <w:t>纸，于左侧加软封面装订成册（请不要用塑料封面或塑料文件夹）。</w:t>
      </w:r>
    </w:p>
    <w:p w:rsidR="000C7D49" w:rsidRDefault="00110901">
      <w:pPr>
        <w:widowControl/>
        <w:spacing w:line="560" w:lineRule="exact"/>
        <w:rPr>
          <w:rFonts w:eastAsia="方正仿宋简体" w:hint="eastAsia"/>
          <w:sz w:val="32"/>
          <w:szCs w:val="32"/>
        </w:rPr>
      </w:pPr>
      <w:r>
        <w:rPr>
          <w:rFonts w:eastAsia="方正仿宋简体" w:hint="eastAsia"/>
          <w:sz w:val="32"/>
          <w:szCs w:val="32"/>
        </w:rPr>
        <w:t xml:space="preserve">    </w:t>
      </w:r>
      <w:r>
        <w:rPr>
          <w:rFonts w:eastAsia="方正仿宋简体"/>
          <w:sz w:val="32"/>
          <w:szCs w:val="32"/>
        </w:rPr>
        <w:t>五、上报的申请书每份均应附证明材料复印件。</w:t>
      </w:r>
    </w:p>
    <w:p w:rsidR="000C7D49" w:rsidRDefault="00110901">
      <w:pPr>
        <w:jc w:val="left"/>
        <w:rPr>
          <w:rFonts w:ascii="黑体" w:eastAsia="黑体" w:hAnsi="黑体" w:cs="黑体"/>
          <w:sz w:val="30"/>
          <w:szCs w:val="30"/>
        </w:rPr>
      </w:pPr>
      <w:r>
        <w:rPr>
          <w:rFonts w:eastAsia="仿宋_GB2312"/>
          <w:sz w:val="28"/>
          <w:szCs w:val="30"/>
        </w:rPr>
        <w:br w:type="page"/>
      </w:r>
      <w:r>
        <w:rPr>
          <w:rFonts w:ascii="黑体" w:eastAsia="黑体" w:hAnsi="黑体" w:cs="黑体" w:hint="eastAsia"/>
          <w:sz w:val="30"/>
          <w:szCs w:val="30"/>
        </w:rPr>
        <w:lastRenderedPageBreak/>
        <w:t>一、基本信息</w:t>
      </w: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
        <w:gridCol w:w="715"/>
        <w:gridCol w:w="195"/>
        <w:gridCol w:w="444"/>
        <w:gridCol w:w="359"/>
        <w:gridCol w:w="567"/>
        <w:gridCol w:w="1795"/>
        <w:gridCol w:w="1458"/>
        <w:gridCol w:w="337"/>
        <w:gridCol w:w="774"/>
        <w:gridCol w:w="1542"/>
      </w:tblGrid>
      <w:tr w:rsidR="000C7D49">
        <w:trPr>
          <w:trHeight w:val="360"/>
        </w:trPr>
        <w:tc>
          <w:tcPr>
            <w:tcW w:w="1804" w:type="dxa"/>
            <w:gridSpan w:val="3"/>
          </w:tcPr>
          <w:p w:rsidR="000C7D49" w:rsidRDefault="00110901" w:rsidP="008255F6">
            <w:pPr>
              <w:spacing w:beforeLines="50" w:afterLines="50"/>
              <w:jc w:val="center"/>
              <w:rPr>
                <w:rFonts w:hint="eastAsia"/>
                <w:sz w:val="24"/>
              </w:rPr>
            </w:pPr>
            <w:r>
              <w:rPr>
                <w:rFonts w:hint="eastAsia"/>
                <w:sz w:val="24"/>
              </w:rPr>
              <w:t>姓</w:t>
            </w:r>
            <w:r>
              <w:rPr>
                <w:rFonts w:hint="eastAsia"/>
                <w:sz w:val="24"/>
              </w:rPr>
              <w:t xml:space="preserve"> </w:t>
            </w:r>
            <w:r>
              <w:rPr>
                <w:sz w:val="24"/>
              </w:rPr>
              <w:t xml:space="preserve"> </w:t>
            </w:r>
            <w:r>
              <w:rPr>
                <w:rFonts w:hint="eastAsia"/>
                <w:sz w:val="24"/>
              </w:rPr>
              <w:t>名</w:t>
            </w:r>
          </w:p>
        </w:tc>
        <w:tc>
          <w:tcPr>
            <w:tcW w:w="1370" w:type="dxa"/>
            <w:gridSpan w:val="3"/>
          </w:tcPr>
          <w:p w:rsidR="000C7D49" w:rsidRDefault="00110901" w:rsidP="008255F6">
            <w:pPr>
              <w:spacing w:beforeLines="50" w:afterLines="50"/>
              <w:jc w:val="center"/>
              <w:rPr>
                <w:rFonts w:hint="eastAsia"/>
                <w:sz w:val="24"/>
              </w:rPr>
            </w:pPr>
            <w:r>
              <w:rPr>
                <w:rFonts w:hint="eastAsia"/>
                <w:sz w:val="24"/>
              </w:rPr>
              <w:t>性别</w:t>
            </w:r>
          </w:p>
        </w:tc>
        <w:tc>
          <w:tcPr>
            <w:tcW w:w="1795" w:type="dxa"/>
          </w:tcPr>
          <w:p w:rsidR="000C7D49" w:rsidRDefault="00110901" w:rsidP="008255F6">
            <w:pPr>
              <w:spacing w:beforeLines="50" w:afterLines="50"/>
              <w:jc w:val="center"/>
              <w:rPr>
                <w:rFonts w:hint="eastAsia"/>
                <w:sz w:val="24"/>
              </w:rPr>
            </w:pPr>
            <w:r>
              <w:rPr>
                <w:rFonts w:hint="eastAsia"/>
                <w:sz w:val="24"/>
              </w:rPr>
              <w:t>出生年月</w:t>
            </w:r>
          </w:p>
        </w:tc>
        <w:tc>
          <w:tcPr>
            <w:tcW w:w="1795" w:type="dxa"/>
            <w:gridSpan w:val="2"/>
          </w:tcPr>
          <w:p w:rsidR="000C7D49" w:rsidRDefault="00110901" w:rsidP="008255F6">
            <w:pPr>
              <w:spacing w:beforeLines="50" w:afterLines="50"/>
              <w:jc w:val="center"/>
              <w:rPr>
                <w:rFonts w:hint="eastAsia"/>
                <w:sz w:val="24"/>
              </w:rPr>
            </w:pPr>
            <w:r>
              <w:rPr>
                <w:rFonts w:hint="eastAsia"/>
                <w:sz w:val="24"/>
              </w:rPr>
              <w:t>最终学位</w:t>
            </w:r>
          </w:p>
        </w:tc>
        <w:tc>
          <w:tcPr>
            <w:tcW w:w="2316" w:type="dxa"/>
            <w:gridSpan w:val="2"/>
          </w:tcPr>
          <w:p w:rsidR="000C7D49" w:rsidRDefault="00110901" w:rsidP="008255F6">
            <w:pPr>
              <w:spacing w:beforeLines="50" w:afterLines="50"/>
              <w:jc w:val="center"/>
              <w:rPr>
                <w:rFonts w:hint="eastAsia"/>
                <w:sz w:val="24"/>
              </w:rPr>
            </w:pPr>
            <w:r>
              <w:rPr>
                <w:rFonts w:hint="eastAsia"/>
                <w:sz w:val="24"/>
              </w:rPr>
              <w:t>职</w:t>
            </w:r>
            <w:r>
              <w:rPr>
                <w:rFonts w:hint="eastAsia"/>
                <w:sz w:val="24"/>
              </w:rPr>
              <w:t xml:space="preserve">  </w:t>
            </w:r>
            <w:r>
              <w:rPr>
                <w:rFonts w:hint="eastAsia"/>
                <w:sz w:val="24"/>
              </w:rPr>
              <w:t>称</w:t>
            </w:r>
          </w:p>
        </w:tc>
      </w:tr>
      <w:tr w:rsidR="000C7D49">
        <w:trPr>
          <w:trHeight w:val="360"/>
        </w:trPr>
        <w:tc>
          <w:tcPr>
            <w:tcW w:w="1804" w:type="dxa"/>
            <w:gridSpan w:val="3"/>
          </w:tcPr>
          <w:p w:rsidR="000C7D49" w:rsidRDefault="000C7D49" w:rsidP="008255F6">
            <w:pPr>
              <w:spacing w:beforeLines="50" w:afterLines="50"/>
              <w:jc w:val="center"/>
              <w:rPr>
                <w:rFonts w:hint="eastAsia"/>
                <w:sz w:val="24"/>
              </w:rPr>
            </w:pPr>
          </w:p>
        </w:tc>
        <w:tc>
          <w:tcPr>
            <w:tcW w:w="1370" w:type="dxa"/>
            <w:gridSpan w:val="3"/>
          </w:tcPr>
          <w:p w:rsidR="000C7D49" w:rsidRDefault="000C7D49" w:rsidP="008255F6">
            <w:pPr>
              <w:spacing w:beforeLines="50" w:afterLines="50"/>
              <w:jc w:val="center"/>
              <w:rPr>
                <w:rFonts w:hint="eastAsia"/>
                <w:sz w:val="24"/>
              </w:rPr>
            </w:pPr>
          </w:p>
        </w:tc>
        <w:tc>
          <w:tcPr>
            <w:tcW w:w="1795" w:type="dxa"/>
          </w:tcPr>
          <w:p w:rsidR="000C7D49" w:rsidRDefault="000C7D49" w:rsidP="008255F6">
            <w:pPr>
              <w:spacing w:beforeLines="50" w:afterLines="50"/>
              <w:jc w:val="center"/>
              <w:rPr>
                <w:rFonts w:hint="eastAsia"/>
                <w:sz w:val="24"/>
              </w:rPr>
            </w:pPr>
          </w:p>
        </w:tc>
        <w:tc>
          <w:tcPr>
            <w:tcW w:w="1795" w:type="dxa"/>
            <w:gridSpan w:val="2"/>
          </w:tcPr>
          <w:p w:rsidR="000C7D49" w:rsidRDefault="000C7D49" w:rsidP="008255F6">
            <w:pPr>
              <w:spacing w:beforeLines="50" w:afterLines="50"/>
              <w:jc w:val="center"/>
              <w:rPr>
                <w:rFonts w:hint="eastAsia"/>
                <w:sz w:val="24"/>
              </w:rPr>
            </w:pPr>
          </w:p>
        </w:tc>
        <w:tc>
          <w:tcPr>
            <w:tcW w:w="2316" w:type="dxa"/>
            <w:gridSpan w:val="2"/>
          </w:tcPr>
          <w:p w:rsidR="000C7D49" w:rsidRDefault="000C7D49" w:rsidP="008255F6">
            <w:pPr>
              <w:spacing w:beforeLines="50" w:afterLines="50"/>
              <w:jc w:val="center"/>
              <w:rPr>
                <w:rFonts w:hint="eastAsia"/>
                <w:sz w:val="24"/>
              </w:rPr>
            </w:pPr>
          </w:p>
        </w:tc>
      </w:tr>
      <w:tr w:rsidR="000C7D49">
        <w:trPr>
          <w:cantSplit/>
          <w:trHeight w:val="360"/>
        </w:trPr>
        <w:tc>
          <w:tcPr>
            <w:tcW w:w="3174" w:type="dxa"/>
            <w:gridSpan w:val="6"/>
          </w:tcPr>
          <w:p w:rsidR="000C7D49" w:rsidRDefault="00110901" w:rsidP="008255F6">
            <w:pPr>
              <w:spacing w:beforeLines="50" w:afterLines="50"/>
              <w:jc w:val="center"/>
              <w:rPr>
                <w:rFonts w:hint="eastAsia"/>
                <w:sz w:val="24"/>
              </w:rPr>
            </w:pPr>
            <w:r>
              <w:rPr>
                <w:rFonts w:hint="eastAsia"/>
                <w:sz w:val="24"/>
              </w:rPr>
              <w:t>所在学科名称</w:t>
            </w:r>
          </w:p>
        </w:tc>
        <w:tc>
          <w:tcPr>
            <w:tcW w:w="5906" w:type="dxa"/>
            <w:gridSpan w:val="5"/>
          </w:tcPr>
          <w:p w:rsidR="000C7D49" w:rsidRDefault="00110901" w:rsidP="008255F6">
            <w:pPr>
              <w:spacing w:beforeLines="50" w:afterLines="50"/>
              <w:jc w:val="center"/>
              <w:rPr>
                <w:rFonts w:hint="eastAsia"/>
                <w:sz w:val="24"/>
              </w:rPr>
            </w:pPr>
            <w:r>
              <w:rPr>
                <w:rFonts w:hint="eastAsia"/>
                <w:sz w:val="24"/>
              </w:rPr>
              <w:t>依托基地名称</w:t>
            </w:r>
          </w:p>
        </w:tc>
      </w:tr>
      <w:tr w:rsidR="000C7D49">
        <w:trPr>
          <w:cantSplit/>
          <w:trHeight w:val="360"/>
        </w:trPr>
        <w:tc>
          <w:tcPr>
            <w:tcW w:w="3174" w:type="dxa"/>
            <w:gridSpan w:val="6"/>
          </w:tcPr>
          <w:p w:rsidR="000C7D49" w:rsidRDefault="000C7D49" w:rsidP="008255F6">
            <w:pPr>
              <w:spacing w:beforeLines="50" w:afterLines="50"/>
              <w:jc w:val="center"/>
              <w:rPr>
                <w:rFonts w:hint="eastAsia"/>
                <w:sz w:val="24"/>
              </w:rPr>
            </w:pPr>
          </w:p>
        </w:tc>
        <w:tc>
          <w:tcPr>
            <w:tcW w:w="5906" w:type="dxa"/>
            <w:gridSpan w:val="5"/>
          </w:tcPr>
          <w:p w:rsidR="000C7D49" w:rsidRDefault="000C7D49" w:rsidP="008255F6">
            <w:pPr>
              <w:spacing w:beforeLines="50" w:afterLines="50"/>
              <w:jc w:val="center"/>
              <w:rPr>
                <w:rFonts w:hint="eastAsia"/>
                <w:sz w:val="24"/>
              </w:rPr>
            </w:pPr>
          </w:p>
        </w:tc>
      </w:tr>
      <w:tr w:rsidR="000C7D49">
        <w:trPr>
          <w:trHeight w:val="517"/>
        </w:trPr>
        <w:tc>
          <w:tcPr>
            <w:tcW w:w="1804" w:type="dxa"/>
            <w:gridSpan w:val="3"/>
            <w:vAlign w:val="center"/>
          </w:tcPr>
          <w:p w:rsidR="000C7D49" w:rsidRDefault="00110901">
            <w:pPr>
              <w:jc w:val="distribute"/>
              <w:rPr>
                <w:rFonts w:hint="eastAsia"/>
                <w:sz w:val="24"/>
              </w:rPr>
            </w:pPr>
            <w:r>
              <w:rPr>
                <w:rFonts w:hint="eastAsia"/>
                <w:sz w:val="24"/>
              </w:rPr>
              <w:t>项目名称</w:t>
            </w:r>
          </w:p>
        </w:tc>
        <w:tc>
          <w:tcPr>
            <w:tcW w:w="7276" w:type="dxa"/>
            <w:gridSpan w:val="8"/>
            <w:vAlign w:val="center"/>
          </w:tcPr>
          <w:p w:rsidR="000C7D49" w:rsidRDefault="00110901">
            <w:pPr>
              <w:jc w:val="left"/>
              <w:rPr>
                <w:rFonts w:hint="eastAsia"/>
                <w:sz w:val="24"/>
              </w:rPr>
            </w:pPr>
            <w:r>
              <w:rPr>
                <w:rFonts w:ascii="仿宋_GB2312" w:eastAsia="仿宋_GB2312" w:hAnsi="仿宋_GB2312" w:cs="仿宋_GB2312" w:hint="eastAsia"/>
                <w:sz w:val="24"/>
              </w:rPr>
              <w:t>（最多不超过40个汉字，包括标点符号）</w:t>
            </w:r>
          </w:p>
        </w:tc>
      </w:tr>
      <w:tr w:rsidR="000C7D49">
        <w:trPr>
          <w:trHeight w:val="360"/>
        </w:trPr>
        <w:tc>
          <w:tcPr>
            <w:tcW w:w="1804" w:type="dxa"/>
            <w:gridSpan w:val="3"/>
          </w:tcPr>
          <w:p w:rsidR="000C7D49" w:rsidRDefault="00110901" w:rsidP="008255F6">
            <w:pPr>
              <w:spacing w:beforeLines="50" w:afterLines="50"/>
              <w:jc w:val="distribute"/>
              <w:rPr>
                <w:rFonts w:hint="eastAsia"/>
                <w:sz w:val="24"/>
              </w:rPr>
            </w:pPr>
            <w:r>
              <w:rPr>
                <w:rFonts w:hint="eastAsia"/>
                <w:sz w:val="24"/>
              </w:rPr>
              <w:t>中文关键词</w:t>
            </w:r>
          </w:p>
        </w:tc>
        <w:tc>
          <w:tcPr>
            <w:tcW w:w="7276" w:type="dxa"/>
            <w:gridSpan w:val="8"/>
          </w:tcPr>
          <w:p w:rsidR="000C7D49" w:rsidRDefault="00110901" w:rsidP="008255F6">
            <w:pPr>
              <w:spacing w:beforeLines="50" w:afterLines="50"/>
              <w:jc w:val="left"/>
              <w:rPr>
                <w:rFonts w:hint="eastAsia"/>
                <w:sz w:val="24"/>
              </w:rPr>
            </w:pPr>
            <w:r>
              <w:rPr>
                <w:rFonts w:ascii="仿宋_GB2312" w:eastAsia="仿宋_GB2312" w:hAnsi="仿宋_GB2312" w:cs="仿宋_GB2312" w:hint="eastAsia"/>
                <w:sz w:val="24"/>
              </w:rPr>
              <w:t>（最多不超过3个主题词）</w:t>
            </w:r>
          </w:p>
        </w:tc>
      </w:tr>
      <w:tr w:rsidR="000C7D49">
        <w:trPr>
          <w:trHeight w:val="360"/>
        </w:trPr>
        <w:tc>
          <w:tcPr>
            <w:tcW w:w="1804" w:type="dxa"/>
            <w:gridSpan w:val="3"/>
          </w:tcPr>
          <w:p w:rsidR="000C7D49" w:rsidRDefault="00110901" w:rsidP="008255F6">
            <w:pPr>
              <w:spacing w:beforeLines="50" w:afterLines="50"/>
              <w:jc w:val="distribute"/>
              <w:rPr>
                <w:rFonts w:hint="eastAsia"/>
                <w:sz w:val="24"/>
              </w:rPr>
            </w:pPr>
            <w:r>
              <w:rPr>
                <w:rFonts w:hint="eastAsia"/>
                <w:sz w:val="24"/>
              </w:rPr>
              <w:t>研究类型</w:t>
            </w:r>
          </w:p>
        </w:tc>
        <w:tc>
          <w:tcPr>
            <w:tcW w:w="803" w:type="dxa"/>
            <w:gridSpan w:val="2"/>
          </w:tcPr>
          <w:p w:rsidR="000C7D49" w:rsidRDefault="000C7D49" w:rsidP="008255F6">
            <w:pPr>
              <w:pStyle w:val="a4"/>
              <w:spacing w:beforeLines="50" w:beforeAutospacing="0" w:afterLines="50" w:afterAutospacing="0"/>
              <w:rPr>
                <w:rFonts w:ascii="仿宋_GB2312" w:eastAsia="仿宋_GB2312" w:hAnsi="仿宋_GB2312" w:cs="仿宋_GB2312"/>
              </w:rPr>
            </w:pPr>
          </w:p>
        </w:tc>
        <w:tc>
          <w:tcPr>
            <w:tcW w:w="6473" w:type="dxa"/>
            <w:gridSpan w:val="6"/>
          </w:tcPr>
          <w:p w:rsidR="000C7D49" w:rsidRDefault="00110901" w:rsidP="008255F6">
            <w:pPr>
              <w:pStyle w:val="a4"/>
              <w:spacing w:beforeLines="50" w:beforeAutospacing="0" w:afterLines="50" w:afterAutospacing="0"/>
              <w:rPr>
                <w:rFonts w:ascii="仿宋_GB2312" w:eastAsia="仿宋_GB2312" w:hAnsi="仿宋_GB2312" w:cs="仿宋_GB2312"/>
              </w:rPr>
            </w:pPr>
            <w:r>
              <w:rPr>
                <w:rFonts w:ascii="Times New Roman" w:hAnsi="Times New Roman" w:hint="eastAsia"/>
                <w:w w:val="95"/>
                <w:kern w:val="2"/>
              </w:rPr>
              <w:t>A.</w:t>
            </w:r>
            <w:r>
              <w:rPr>
                <w:rFonts w:ascii="Times New Roman" w:hAnsi="Times New Roman" w:hint="eastAsia"/>
                <w:w w:val="95"/>
                <w:kern w:val="2"/>
              </w:rPr>
              <w:t>基础研究</w:t>
            </w:r>
            <w:r>
              <w:rPr>
                <w:rFonts w:ascii="Times New Roman" w:hAnsi="Times New Roman" w:hint="eastAsia"/>
                <w:w w:val="95"/>
                <w:kern w:val="2"/>
              </w:rPr>
              <w:t xml:space="preserve"> B.</w:t>
            </w:r>
            <w:r>
              <w:rPr>
                <w:rFonts w:ascii="Times New Roman" w:hAnsi="Times New Roman" w:hint="eastAsia"/>
                <w:w w:val="95"/>
                <w:kern w:val="2"/>
              </w:rPr>
              <w:t>应用研究</w:t>
            </w:r>
            <w:r>
              <w:rPr>
                <w:rFonts w:ascii="Times New Roman" w:hAnsi="Times New Roman" w:hint="eastAsia"/>
                <w:w w:val="95"/>
                <w:kern w:val="2"/>
              </w:rPr>
              <w:t xml:space="preserve"> C.</w:t>
            </w:r>
            <w:r>
              <w:rPr>
                <w:rFonts w:ascii="Times New Roman" w:hAnsi="Times New Roman" w:hint="eastAsia"/>
                <w:w w:val="95"/>
                <w:kern w:val="2"/>
              </w:rPr>
              <w:t>综合研究</w:t>
            </w:r>
            <w:r>
              <w:rPr>
                <w:rFonts w:ascii="Times New Roman" w:hAnsi="Times New Roman" w:hint="eastAsia"/>
                <w:w w:val="95"/>
                <w:kern w:val="2"/>
              </w:rPr>
              <w:t xml:space="preserve"> D.</w:t>
            </w:r>
            <w:r>
              <w:rPr>
                <w:rFonts w:ascii="Times New Roman" w:hAnsi="Times New Roman" w:hint="eastAsia"/>
                <w:w w:val="95"/>
                <w:kern w:val="2"/>
              </w:rPr>
              <w:t>其他研究</w:t>
            </w:r>
          </w:p>
        </w:tc>
      </w:tr>
      <w:tr w:rsidR="000C7D49">
        <w:trPr>
          <w:trHeight w:val="4402"/>
        </w:trPr>
        <w:tc>
          <w:tcPr>
            <w:tcW w:w="894" w:type="dxa"/>
            <w:vAlign w:val="center"/>
          </w:tcPr>
          <w:p w:rsidR="000C7D49" w:rsidRDefault="00110901">
            <w:pPr>
              <w:jc w:val="center"/>
              <w:rPr>
                <w:rFonts w:hint="eastAsia"/>
                <w:sz w:val="24"/>
              </w:rPr>
            </w:pPr>
            <w:r>
              <w:rPr>
                <w:rFonts w:hint="eastAsia"/>
                <w:sz w:val="24"/>
              </w:rPr>
              <w:t>中</w:t>
            </w:r>
          </w:p>
          <w:p w:rsidR="000C7D49" w:rsidRDefault="00110901">
            <w:pPr>
              <w:jc w:val="center"/>
              <w:rPr>
                <w:rFonts w:hint="eastAsia"/>
                <w:sz w:val="24"/>
              </w:rPr>
            </w:pPr>
            <w:r>
              <w:rPr>
                <w:rFonts w:hint="eastAsia"/>
                <w:sz w:val="24"/>
              </w:rPr>
              <w:t>文</w:t>
            </w:r>
          </w:p>
          <w:p w:rsidR="000C7D49" w:rsidRDefault="00110901">
            <w:pPr>
              <w:jc w:val="center"/>
              <w:rPr>
                <w:rFonts w:hint="eastAsia"/>
                <w:sz w:val="24"/>
              </w:rPr>
            </w:pPr>
            <w:r>
              <w:rPr>
                <w:rFonts w:hint="eastAsia"/>
                <w:sz w:val="24"/>
              </w:rPr>
              <w:t>摘</w:t>
            </w:r>
          </w:p>
          <w:p w:rsidR="000C7D49" w:rsidRDefault="00110901">
            <w:pPr>
              <w:jc w:val="center"/>
              <w:rPr>
                <w:rFonts w:hint="eastAsia"/>
                <w:sz w:val="24"/>
              </w:rPr>
            </w:pPr>
            <w:r>
              <w:rPr>
                <w:rFonts w:hint="eastAsia"/>
                <w:sz w:val="24"/>
              </w:rPr>
              <w:t>要</w:t>
            </w:r>
          </w:p>
        </w:tc>
        <w:tc>
          <w:tcPr>
            <w:tcW w:w="8186" w:type="dxa"/>
            <w:gridSpan w:val="10"/>
          </w:tcPr>
          <w:p w:rsidR="000C7D49" w:rsidRDefault="000C7D49">
            <w:pPr>
              <w:rPr>
                <w:rFonts w:ascii="仿宋_GB2312" w:eastAsia="仿宋_GB2312" w:hAnsi="仿宋_GB2312" w:cs="仿宋_GB2312"/>
                <w:sz w:val="24"/>
              </w:rPr>
            </w:pPr>
          </w:p>
          <w:p w:rsidR="000C7D49" w:rsidRDefault="00110901">
            <w:pPr>
              <w:rPr>
                <w:rFonts w:ascii="仿宋_GB2312" w:eastAsia="仿宋_GB2312" w:hAnsi="仿宋_GB2312" w:cs="仿宋_GB2312"/>
                <w:sz w:val="24"/>
              </w:rPr>
            </w:pPr>
            <w:r>
              <w:rPr>
                <w:rFonts w:ascii="仿宋_GB2312" w:eastAsia="仿宋_GB2312" w:hAnsi="仿宋_GB2312" w:cs="仿宋_GB2312" w:hint="eastAsia"/>
                <w:sz w:val="24"/>
              </w:rPr>
              <w:t>（不超过500字）</w:t>
            </w: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p w:rsidR="000C7D49" w:rsidRDefault="000C7D49">
            <w:pPr>
              <w:rPr>
                <w:rFonts w:ascii="仿宋_GB2312" w:eastAsia="仿宋_GB2312" w:hAnsi="仿宋_GB2312" w:cs="仿宋_GB2312"/>
                <w:sz w:val="24"/>
              </w:rPr>
            </w:pPr>
          </w:p>
        </w:tc>
      </w:tr>
      <w:tr w:rsidR="000C7D49">
        <w:trPr>
          <w:trHeight w:val="452"/>
        </w:trPr>
        <w:tc>
          <w:tcPr>
            <w:tcW w:w="894" w:type="dxa"/>
            <w:vAlign w:val="center"/>
          </w:tcPr>
          <w:p w:rsidR="000C7D49" w:rsidRDefault="00110901">
            <w:pPr>
              <w:adjustRightInd w:val="0"/>
              <w:snapToGrid w:val="0"/>
              <w:jc w:val="center"/>
              <w:rPr>
                <w:rFonts w:hint="eastAsia"/>
                <w:w w:val="90"/>
                <w:sz w:val="24"/>
              </w:rPr>
            </w:pPr>
            <w:r>
              <w:rPr>
                <w:rFonts w:hint="eastAsia"/>
                <w:w w:val="90"/>
                <w:sz w:val="24"/>
              </w:rPr>
              <w:t>预期</w:t>
            </w:r>
          </w:p>
          <w:p w:rsidR="000C7D49" w:rsidRDefault="00110901">
            <w:pPr>
              <w:adjustRightInd w:val="0"/>
              <w:snapToGrid w:val="0"/>
              <w:jc w:val="center"/>
              <w:rPr>
                <w:rFonts w:hint="eastAsia"/>
                <w:sz w:val="24"/>
              </w:rPr>
            </w:pPr>
            <w:r>
              <w:rPr>
                <w:rFonts w:hint="eastAsia"/>
                <w:w w:val="90"/>
                <w:sz w:val="24"/>
              </w:rPr>
              <w:t>成果</w:t>
            </w:r>
          </w:p>
        </w:tc>
        <w:tc>
          <w:tcPr>
            <w:tcW w:w="715" w:type="dxa"/>
            <w:vAlign w:val="center"/>
          </w:tcPr>
          <w:p w:rsidR="000C7D49" w:rsidRDefault="000C7D49">
            <w:pPr>
              <w:jc w:val="center"/>
              <w:rPr>
                <w:rFonts w:hint="eastAsia"/>
                <w:sz w:val="24"/>
              </w:rPr>
            </w:pPr>
          </w:p>
        </w:tc>
        <w:tc>
          <w:tcPr>
            <w:tcW w:w="639" w:type="dxa"/>
            <w:gridSpan w:val="2"/>
            <w:vAlign w:val="center"/>
          </w:tcPr>
          <w:p w:rsidR="000C7D49" w:rsidRDefault="000C7D49">
            <w:pPr>
              <w:rPr>
                <w:rFonts w:hint="eastAsia"/>
                <w:sz w:val="24"/>
              </w:rPr>
            </w:pPr>
          </w:p>
        </w:tc>
        <w:tc>
          <w:tcPr>
            <w:tcW w:w="4179" w:type="dxa"/>
            <w:gridSpan w:val="4"/>
            <w:vAlign w:val="center"/>
          </w:tcPr>
          <w:p w:rsidR="000C7D49" w:rsidRDefault="00110901">
            <w:pPr>
              <w:pStyle w:val="a4"/>
              <w:adjustRightInd w:val="0"/>
              <w:snapToGrid w:val="0"/>
              <w:rPr>
                <w:rFonts w:hint="eastAsia"/>
              </w:rPr>
            </w:pPr>
            <w:r>
              <w:rPr>
                <w:color w:val="000000"/>
                <w:w w:val="90"/>
              </w:rPr>
              <w:t>A.</w:t>
            </w:r>
            <w:r>
              <w:rPr>
                <w:color w:val="000000"/>
                <w:w w:val="90"/>
              </w:rPr>
              <w:t>专著</w:t>
            </w:r>
            <w:r>
              <w:rPr>
                <w:color w:val="000000"/>
                <w:w w:val="90"/>
              </w:rPr>
              <w:t xml:space="preserve"> B.</w:t>
            </w:r>
            <w:r>
              <w:rPr>
                <w:color w:val="000000"/>
                <w:w w:val="90"/>
              </w:rPr>
              <w:t>译著</w:t>
            </w:r>
            <w:r>
              <w:rPr>
                <w:color w:val="000000"/>
                <w:w w:val="90"/>
              </w:rPr>
              <w:t xml:space="preserve"> C.</w:t>
            </w:r>
            <w:r>
              <w:rPr>
                <w:color w:val="000000"/>
                <w:w w:val="90"/>
              </w:rPr>
              <w:t>论文集</w:t>
            </w:r>
            <w:r>
              <w:rPr>
                <w:color w:val="000000"/>
                <w:w w:val="90"/>
              </w:rPr>
              <w:t xml:space="preserve"> D.</w:t>
            </w:r>
            <w:r>
              <w:rPr>
                <w:color w:val="000000"/>
                <w:w w:val="90"/>
              </w:rPr>
              <w:t>研究报告</w:t>
            </w:r>
            <w:r>
              <w:rPr>
                <w:color w:val="000000"/>
                <w:w w:val="90"/>
              </w:rPr>
              <w:t xml:space="preserve"> E.</w:t>
            </w:r>
            <w:r>
              <w:rPr>
                <w:color w:val="000000"/>
                <w:w w:val="90"/>
              </w:rPr>
              <w:t>工具书</w:t>
            </w:r>
            <w:r>
              <w:rPr>
                <w:color w:val="000000"/>
                <w:w w:val="90"/>
              </w:rPr>
              <w:t xml:space="preserve"> F.</w:t>
            </w:r>
            <w:r>
              <w:rPr>
                <w:color w:val="000000"/>
                <w:w w:val="90"/>
              </w:rPr>
              <w:t>电脑软件</w:t>
            </w:r>
            <w:r>
              <w:rPr>
                <w:color w:val="000000"/>
                <w:w w:val="90"/>
              </w:rPr>
              <w:t xml:space="preserve"> G.</w:t>
            </w:r>
            <w:r>
              <w:rPr>
                <w:color w:val="000000"/>
                <w:w w:val="90"/>
              </w:rPr>
              <w:t>其他</w:t>
            </w:r>
          </w:p>
        </w:tc>
        <w:tc>
          <w:tcPr>
            <w:tcW w:w="1111" w:type="dxa"/>
            <w:gridSpan w:val="2"/>
            <w:vAlign w:val="center"/>
          </w:tcPr>
          <w:p w:rsidR="000C7D49" w:rsidRDefault="00110901">
            <w:pPr>
              <w:pStyle w:val="a4"/>
              <w:adjustRightInd w:val="0"/>
              <w:snapToGrid w:val="0"/>
              <w:spacing w:before="0" w:beforeAutospacing="0" w:after="0" w:afterAutospacing="0"/>
              <w:jc w:val="center"/>
              <w:rPr>
                <w:rFonts w:hint="eastAsia"/>
                <w:color w:val="000000"/>
                <w:w w:val="90"/>
              </w:rPr>
            </w:pPr>
            <w:r>
              <w:rPr>
                <w:rFonts w:hint="eastAsia"/>
                <w:color w:val="000000"/>
                <w:w w:val="90"/>
              </w:rPr>
              <w:t>字数</w:t>
            </w:r>
          </w:p>
          <w:p w:rsidR="000C7D49" w:rsidRDefault="00110901">
            <w:pPr>
              <w:pStyle w:val="a4"/>
              <w:adjustRightInd w:val="0"/>
              <w:snapToGrid w:val="0"/>
              <w:spacing w:before="0" w:beforeAutospacing="0" w:after="0" w:afterAutospacing="0"/>
              <w:jc w:val="center"/>
              <w:rPr>
                <w:rFonts w:hint="eastAsia"/>
                <w:color w:val="000000"/>
                <w:w w:val="90"/>
              </w:rPr>
            </w:pPr>
            <w:r>
              <w:rPr>
                <w:rFonts w:hint="eastAsia"/>
                <w:color w:val="000000"/>
                <w:w w:val="90"/>
              </w:rPr>
              <w:t>（千字）</w:t>
            </w:r>
          </w:p>
        </w:tc>
        <w:tc>
          <w:tcPr>
            <w:tcW w:w="1542" w:type="dxa"/>
            <w:vAlign w:val="center"/>
          </w:tcPr>
          <w:p w:rsidR="000C7D49" w:rsidRDefault="000C7D49">
            <w:pPr>
              <w:pStyle w:val="a4"/>
              <w:adjustRightInd w:val="0"/>
              <w:snapToGrid w:val="0"/>
              <w:jc w:val="center"/>
              <w:rPr>
                <w:rFonts w:hint="eastAsia"/>
                <w:color w:val="000000"/>
                <w:w w:val="90"/>
              </w:rPr>
            </w:pPr>
          </w:p>
        </w:tc>
      </w:tr>
    </w:tbl>
    <w:p w:rsidR="000C7D49" w:rsidRDefault="00110901">
      <w:pPr>
        <w:pStyle w:val="a4"/>
        <w:spacing w:before="0" w:beforeAutospacing="0" w:after="0" w:afterAutospacing="0" w:line="560" w:lineRule="exact"/>
        <w:rPr>
          <w:rFonts w:ascii="黑体" w:eastAsia="黑体" w:hAnsi="黑体" w:cs="黑体"/>
          <w:kern w:val="2"/>
          <w:sz w:val="30"/>
          <w:szCs w:val="30"/>
        </w:rPr>
      </w:pPr>
      <w:r>
        <w:rPr>
          <w:rFonts w:eastAsia="黑体"/>
          <w:b/>
          <w:bCs/>
          <w:sz w:val="30"/>
          <w:szCs w:val="30"/>
        </w:rPr>
        <w:br w:type="page"/>
      </w:r>
      <w:r>
        <w:rPr>
          <w:rFonts w:ascii="黑体" w:eastAsia="黑体" w:hAnsi="黑体" w:cs="黑体" w:hint="eastAsia"/>
          <w:kern w:val="2"/>
          <w:sz w:val="30"/>
          <w:szCs w:val="30"/>
        </w:rPr>
        <w:lastRenderedPageBreak/>
        <w:t>二、报告正文</w:t>
      </w:r>
    </w:p>
    <w:p w:rsidR="000C7D49" w:rsidRDefault="00110901">
      <w:pPr>
        <w:adjustRightInd w:val="0"/>
        <w:snapToGrid w:val="0"/>
        <w:spacing w:line="560" w:lineRule="exact"/>
        <w:ind w:firstLineChars="200" w:firstLine="601"/>
        <w:rPr>
          <w:rFonts w:ascii="华文楷体" w:eastAsia="华文楷体" w:hAnsi="华文楷体" w:cs="华文楷体"/>
          <w:b/>
          <w:bCs/>
          <w:color w:val="0070C0"/>
          <w:sz w:val="30"/>
          <w:szCs w:val="30"/>
        </w:rPr>
      </w:pPr>
      <w:r>
        <w:rPr>
          <w:rFonts w:ascii="华文楷体" w:eastAsia="华文楷体" w:hAnsi="华文楷体" w:cs="华文楷体" w:hint="eastAsia"/>
          <w:b/>
          <w:bCs/>
          <w:sz w:val="30"/>
          <w:szCs w:val="30"/>
        </w:rPr>
        <w:t>正文</w:t>
      </w:r>
      <w:r>
        <w:rPr>
          <w:rFonts w:ascii="华文楷体" w:eastAsia="华文楷体" w:hAnsi="华文楷体" w:cs="华文楷体" w:hint="eastAsia"/>
          <w:sz w:val="30"/>
          <w:szCs w:val="30"/>
        </w:rPr>
        <w:t>：参照以下提纲撰写，要求内容翔实、清晰，层次分明，标题突出。</w:t>
      </w:r>
      <w:r>
        <w:rPr>
          <w:rFonts w:ascii="华文楷体" w:eastAsia="华文楷体" w:hAnsi="华文楷体" w:cs="华文楷体" w:hint="eastAsia"/>
          <w:b/>
          <w:bCs/>
          <w:sz w:val="30"/>
          <w:szCs w:val="30"/>
        </w:rPr>
        <w:t>请勿删除或改动下述提纲标题及括号中的文字。</w:t>
      </w:r>
    </w:p>
    <w:p w:rsidR="000C7D49" w:rsidRDefault="00110901">
      <w:pPr>
        <w:adjustRightInd w:val="0"/>
        <w:snapToGrid w:val="0"/>
        <w:spacing w:line="560" w:lineRule="exact"/>
        <w:ind w:firstLineChars="200" w:firstLine="601"/>
        <w:rPr>
          <w:rFonts w:ascii="华文楷体" w:eastAsia="华文楷体" w:hAnsi="华文楷体" w:cs="华文楷体"/>
          <w:b/>
          <w:bCs/>
          <w:sz w:val="30"/>
          <w:szCs w:val="30"/>
        </w:rPr>
      </w:pPr>
      <w:r>
        <w:rPr>
          <w:rFonts w:ascii="华文楷体" w:eastAsia="华文楷体" w:hAnsi="华文楷体" w:cs="华文楷体" w:hint="eastAsia"/>
          <w:b/>
          <w:bCs/>
          <w:sz w:val="30"/>
          <w:szCs w:val="30"/>
        </w:rPr>
        <w:t>（一）课题论证设计（5000 字以内）：</w:t>
      </w: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1. 选题依据</w:t>
      </w:r>
      <w:r>
        <w:rPr>
          <w:rFonts w:ascii="华文楷体" w:eastAsia="华文楷体" w:hAnsi="华文楷体" w:cs="华文楷体" w:hint="eastAsia"/>
          <w:sz w:val="30"/>
          <w:szCs w:val="30"/>
        </w:rPr>
        <w:t>（ 国内外相关研究的学术史梳理及研究动态；本课题相对于已有研究的独到学术价值和应用价值等。）</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2. 研究内容</w:t>
      </w:r>
      <w:r>
        <w:rPr>
          <w:rFonts w:ascii="华文楷体" w:eastAsia="华文楷体" w:hAnsi="华文楷体" w:cs="华文楷体" w:hint="eastAsia"/>
          <w:sz w:val="30"/>
          <w:szCs w:val="30"/>
        </w:rPr>
        <w:t>（本课题的研究对象、总体框架、重点难点、主要目标等。）</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3．思路方法</w:t>
      </w:r>
      <w:r>
        <w:rPr>
          <w:rFonts w:ascii="华文楷体" w:eastAsia="华文楷体" w:hAnsi="华文楷体" w:cs="华文楷体" w:hint="eastAsia"/>
          <w:sz w:val="30"/>
          <w:szCs w:val="30"/>
        </w:rPr>
        <w:t>（本课题研究的基本思路、具体研究方法、研究计划及其可行性等。）</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4．创新之处</w:t>
      </w:r>
      <w:r>
        <w:rPr>
          <w:rFonts w:ascii="华文楷体" w:eastAsia="华文楷体" w:hAnsi="华文楷体" w:cs="华文楷体" w:hint="eastAsia"/>
          <w:sz w:val="30"/>
          <w:szCs w:val="30"/>
        </w:rPr>
        <w:t>（在学术思想、学术观点、研究方法等方面的特色和创新。）</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5．预期成果</w:t>
      </w:r>
      <w:r>
        <w:rPr>
          <w:rFonts w:ascii="华文楷体" w:eastAsia="华文楷体" w:hAnsi="华文楷体" w:cs="华文楷体" w:hint="eastAsia"/>
          <w:sz w:val="30"/>
          <w:szCs w:val="30"/>
        </w:rPr>
        <w:t>（成果形式、使用去向及预期社会效益等。）</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lastRenderedPageBreak/>
        <w:t>6．参考文献</w:t>
      </w:r>
      <w:r>
        <w:rPr>
          <w:rFonts w:ascii="华文楷体" w:eastAsia="华文楷体" w:hAnsi="华文楷体" w:cs="华文楷体" w:hint="eastAsia"/>
          <w:sz w:val="30"/>
          <w:szCs w:val="30"/>
        </w:rPr>
        <w:t>（开展本课题研究的主要中外参考文献。）</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b/>
          <w:bCs/>
          <w:sz w:val="30"/>
          <w:szCs w:val="30"/>
        </w:rPr>
      </w:pPr>
      <w:r>
        <w:rPr>
          <w:rFonts w:ascii="华文楷体" w:eastAsia="华文楷体" w:hAnsi="华文楷体" w:cs="华文楷体" w:hint="eastAsia"/>
          <w:b/>
          <w:bCs/>
          <w:sz w:val="30"/>
          <w:szCs w:val="30"/>
        </w:rPr>
        <w:t>（二）研究基础和条件保障</w:t>
      </w: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1．学术简历</w:t>
      </w:r>
      <w:r>
        <w:rPr>
          <w:rFonts w:ascii="华文楷体" w:eastAsia="华文楷体" w:hAnsi="华文楷体" w:cs="华文楷体" w:hint="eastAsia"/>
          <w:sz w:val="30"/>
          <w:szCs w:val="30"/>
        </w:rPr>
        <w:t>（课题负责人的主要学术简历、学术兼职，在相关研究领域的学术积累和贡献等。）</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2．研究基础</w:t>
      </w:r>
      <w:r>
        <w:rPr>
          <w:rFonts w:ascii="华文楷体" w:eastAsia="华文楷体" w:hAnsi="华文楷体" w:cs="华文楷体" w:hint="eastAsia"/>
          <w:sz w:val="30"/>
          <w:szCs w:val="30"/>
        </w:rPr>
        <w:t>（课题负责人前期相关研究成果、核心观点及社会评价等。）</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3．承担项目</w:t>
      </w:r>
      <w:r>
        <w:rPr>
          <w:rFonts w:ascii="华文楷体" w:eastAsia="华文楷体" w:hAnsi="华文楷体" w:cs="华文楷体" w:hint="eastAsia"/>
          <w:sz w:val="30"/>
          <w:szCs w:val="30"/>
        </w:rPr>
        <w:t>（负责人承担的各级各类科研项目情况，包括项目名称、资助机构、资助金额、结项情况、研究起止时间等；没有请填：无。）</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b/>
          <w:bCs/>
          <w:sz w:val="30"/>
          <w:szCs w:val="30"/>
        </w:rPr>
      </w:pPr>
      <w:r>
        <w:rPr>
          <w:rFonts w:ascii="华文楷体" w:eastAsia="华文楷体" w:hAnsi="华文楷体" w:cs="华文楷体" w:hint="eastAsia"/>
          <w:b/>
          <w:bCs/>
          <w:sz w:val="30"/>
          <w:szCs w:val="30"/>
        </w:rPr>
        <w:t xml:space="preserve">4．与已承担项目或博士论文的关系 </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110901">
      <w:pPr>
        <w:adjustRightInd w:val="0"/>
        <w:snapToGrid w:val="0"/>
        <w:spacing w:line="560" w:lineRule="exact"/>
        <w:ind w:firstLineChars="200" w:firstLine="601"/>
        <w:rPr>
          <w:rFonts w:ascii="华文楷体" w:eastAsia="华文楷体" w:hAnsi="华文楷体" w:cs="华文楷体"/>
          <w:sz w:val="30"/>
          <w:szCs w:val="30"/>
        </w:rPr>
      </w:pPr>
      <w:r>
        <w:rPr>
          <w:rFonts w:ascii="华文楷体" w:eastAsia="华文楷体" w:hAnsi="华文楷体" w:cs="华文楷体" w:hint="eastAsia"/>
          <w:b/>
          <w:bCs/>
          <w:sz w:val="30"/>
          <w:szCs w:val="30"/>
        </w:rPr>
        <w:t>5．条件保障</w:t>
      </w:r>
      <w:r>
        <w:rPr>
          <w:rFonts w:ascii="华文楷体" w:eastAsia="华文楷体" w:hAnsi="华文楷体" w:cs="华文楷体" w:hint="eastAsia"/>
          <w:sz w:val="30"/>
          <w:szCs w:val="30"/>
        </w:rPr>
        <w:t>（完成本课题研究的时间保证、资料设备等科研条件。）</w:t>
      </w: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pPr>
    </w:p>
    <w:p w:rsidR="000C7D49" w:rsidRDefault="000C7D49">
      <w:pPr>
        <w:spacing w:line="560" w:lineRule="exact"/>
        <w:ind w:firstLineChars="200" w:firstLine="602"/>
        <w:rPr>
          <w:rFonts w:ascii="仿宋_GB2312" w:eastAsia="仿宋_GB2312" w:hAnsi="仿宋_GB2312" w:cs="仿宋_GB2312"/>
          <w:b/>
          <w:bCs/>
          <w:sz w:val="30"/>
          <w:szCs w:val="30"/>
        </w:rPr>
        <w:sectPr w:rsidR="000C7D49">
          <w:pgSz w:w="11906" w:h="16838"/>
          <w:pgMar w:top="1701" w:right="1417" w:bottom="1644" w:left="1644" w:header="851" w:footer="992" w:gutter="0"/>
          <w:cols w:space="720"/>
          <w:titlePg/>
          <w:docGrid w:type="lines" w:linePitch="312"/>
        </w:sectPr>
      </w:pPr>
    </w:p>
    <w:tbl>
      <w:tblPr>
        <w:tblW w:w="9240" w:type="dxa"/>
        <w:tblInd w:w="-72" w:type="dxa"/>
        <w:tblBorders>
          <w:top w:val="single" w:sz="4" w:space="0" w:color="auto"/>
          <w:left w:val="single" w:sz="4" w:space="0" w:color="auto"/>
          <w:bottom w:val="single" w:sz="4" w:space="0" w:color="auto"/>
          <w:right w:val="single" w:sz="4" w:space="0" w:color="auto"/>
        </w:tblBorders>
        <w:tblLayout w:type="fixed"/>
        <w:tblLook w:val="04A0"/>
      </w:tblPr>
      <w:tblGrid>
        <w:gridCol w:w="2877"/>
        <w:gridCol w:w="2203"/>
        <w:gridCol w:w="2621"/>
        <w:gridCol w:w="1539"/>
      </w:tblGrid>
      <w:tr w:rsidR="000C7D49">
        <w:trPr>
          <w:trHeight w:val="838"/>
        </w:trPr>
        <w:tc>
          <w:tcPr>
            <w:tcW w:w="9240" w:type="dxa"/>
            <w:gridSpan w:val="4"/>
            <w:tcBorders>
              <w:top w:val="single" w:sz="12" w:space="0" w:color="auto"/>
              <w:left w:val="single" w:sz="12" w:space="0" w:color="auto"/>
              <w:bottom w:val="single" w:sz="6" w:space="0" w:color="auto"/>
              <w:right w:val="single" w:sz="12" w:space="0" w:color="auto"/>
            </w:tcBorders>
            <w:vAlign w:val="center"/>
          </w:tcPr>
          <w:p w:rsidR="000C7D49" w:rsidRDefault="00110901">
            <w:pPr>
              <w:snapToGrid w:val="0"/>
              <w:spacing w:before="80" w:line="264" w:lineRule="auto"/>
              <w:rPr>
                <w:rFonts w:hint="eastAsia"/>
                <w:sz w:val="24"/>
              </w:rPr>
            </w:pPr>
            <w:r>
              <w:rPr>
                <w:rFonts w:ascii="黑体" w:eastAsia="黑体" w:hAnsi="宋体" w:hint="eastAsia"/>
                <w:sz w:val="30"/>
                <w:szCs w:val="30"/>
              </w:rPr>
              <w:lastRenderedPageBreak/>
              <w:t>三、项目的经费预算</w:t>
            </w:r>
            <w:r>
              <w:rPr>
                <w:rFonts w:ascii="宋体" w:hAnsi="宋体"/>
                <w:sz w:val="28"/>
              </w:rPr>
              <w:t xml:space="preserve"> </w:t>
            </w:r>
            <w:r>
              <w:rPr>
                <w:rFonts w:ascii="宋体" w:hAnsi="宋体"/>
                <w:b/>
                <w:bCs/>
                <w:sz w:val="28"/>
              </w:rPr>
              <w:t xml:space="preserve">                              </w:t>
            </w:r>
            <w:r>
              <w:rPr>
                <w:rFonts w:hint="eastAsia"/>
                <w:sz w:val="24"/>
              </w:rPr>
              <w:t>单位：万元</w:t>
            </w:r>
          </w:p>
        </w:tc>
      </w:tr>
      <w:tr w:rsidR="000C7D49">
        <w:trPr>
          <w:trHeight w:val="662"/>
        </w:trPr>
        <w:tc>
          <w:tcPr>
            <w:tcW w:w="5080" w:type="dxa"/>
            <w:gridSpan w:val="2"/>
            <w:tcBorders>
              <w:top w:val="single" w:sz="6" w:space="0" w:color="auto"/>
              <w:left w:val="single" w:sz="12" w:space="0" w:color="auto"/>
              <w:bottom w:val="single" w:sz="6" w:space="0" w:color="auto"/>
              <w:right w:val="single" w:sz="6" w:space="0" w:color="auto"/>
            </w:tcBorders>
            <w:vAlign w:val="center"/>
          </w:tcPr>
          <w:p w:rsidR="000C7D49" w:rsidRDefault="00110901">
            <w:pPr>
              <w:snapToGrid w:val="0"/>
              <w:spacing w:before="80" w:line="264" w:lineRule="auto"/>
              <w:jc w:val="center"/>
              <w:rPr>
                <w:rFonts w:hint="eastAsia"/>
                <w:sz w:val="24"/>
              </w:rPr>
            </w:pPr>
            <w:r>
              <w:rPr>
                <w:rFonts w:hint="eastAsia"/>
                <w:sz w:val="24"/>
              </w:rPr>
              <w:t>经费来源预算</w:t>
            </w:r>
          </w:p>
        </w:tc>
        <w:tc>
          <w:tcPr>
            <w:tcW w:w="4160" w:type="dxa"/>
            <w:gridSpan w:val="2"/>
            <w:tcBorders>
              <w:top w:val="single" w:sz="6" w:space="0" w:color="auto"/>
              <w:left w:val="single" w:sz="6" w:space="0" w:color="auto"/>
              <w:bottom w:val="single" w:sz="6" w:space="0" w:color="auto"/>
              <w:right w:val="single" w:sz="12" w:space="0" w:color="auto"/>
            </w:tcBorders>
            <w:vAlign w:val="center"/>
          </w:tcPr>
          <w:p w:rsidR="000C7D49" w:rsidRDefault="00110901">
            <w:pPr>
              <w:snapToGrid w:val="0"/>
              <w:spacing w:before="80" w:line="264" w:lineRule="auto"/>
              <w:jc w:val="center"/>
              <w:rPr>
                <w:rFonts w:hint="eastAsia"/>
                <w:sz w:val="24"/>
              </w:rPr>
            </w:pPr>
            <w:r>
              <w:rPr>
                <w:rFonts w:hint="eastAsia"/>
                <w:sz w:val="24"/>
              </w:rPr>
              <w:t>经费支出预算</w:t>
            </w: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110901">
            <w:pPr>
              <w:snapToGrid w:val="0"/>
              <w:spacing w:before="80" w:line="264" w:lineRule="auto"/>
              <w:jc w:val="center"/>
              <w:rPr>
                <w:rFonts w:hint="eastAsia"/>
                <w:sz w:val="24"/>
              </w:rPr>
            </w:pPr>
            <w:r>
              <w:rPr>
                <w:rFonts w:hint="eastAsia"/>
                <w:sz w:val="24"/>
              </w:rPr>
              <w:t>科</w:t>
            </w:r>
            <w:r>
              <w:rPr>
                <w:sz w:val="24"/>
              </w:rPr>
              <w:t xml:space="preserve">  </w:t>
            </w:r>
            <w:r>
              <w:rPr>
                <w:rFonts w:hint="eastAsia"/>
                <w:sz w:val="24"/>
              </w:rPr>
              <w:t>目</w:t>
            </w: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jc w:val="center"/>
              <w:rPr>
                <w:rFonts w:hint="eastAsia"/>
                <w:sz w:val="24"/>
              </w:rPr>
            </w:pPr>
            <w:r>
              <w:rPr>
                <w:rFonts w:hint="eastAsia"/>
                <w:sz w:val="24"/>
              </w:rPr>
              <w:t>预算数</w:t>
            </w: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jc w:val="center"/>
              <w:rPr>
                <w:rFonts w:hint="eastAsia"/>
                <w:sz w:val="24"/>
              </w:rPr>
            </w:pPr>
            <w:r>
              <w:rPr>
                <w:rFonts w:hint="eastAsia"/>
                <w:sz w:val="24"/>
              </w:rPr>
              <w:t>科</w:t>
            </w:r>
            <w:r>
              <w:rPr>
                <w:sz w:val="24"/>
              </w:rPr>
              <w:t xml:space="preserve">  </w:t>
            </w:r>
            <w:r>
              <w:rPr>
                <w:rFonts w:hint="eastAsia"/>
                <w:sz w:val="24"/>
              </w:rPr>
              <w:t>目</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110901">
            <w:pPr>
              <w:snapToGrid w:val="0"/>
              <w:spacing w:before="80" w:line="264" w:lineRule="auto"/>
              <w:jc w:val="center"/>
              <w:rPr>
                <w:rFonts w:hint="eastAsia"/>
                <w:sz w:val="24"/>
              </w:rPr>
            </w:pPr>
            <w:r>
              <w:rPr>
                <w:rFonts w:hint="eastAsia"/>
                <w:sz w:val="24"/>
              </w:rPr>
              <w:t>预算数</w:t>
            </w: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项目经费合计</w:t>
            </w: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支出预算合计</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一、单位资助</w:t>
            </w: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一、人员费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二、合作单位提供</w:t>
            </w: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其中：项目负责人</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三、其他</w:t>
            </w: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sz w:val="24"/>
              </w:rPr>
              <w:t xml:space="preserve">      </w:t>
            </w:r>
            <w:r>
              <w:rPr>
                <w:rFonts w:hint="eastAsia"/>
                <w:sz w:val="24"/>
              </w:rPr>
              <w:t>主要研究人员</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二、仪器设备费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三、学术交流费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四、试验外协费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五、资料及印刷费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六、会议差旅费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ind w:firstLineChars="100" w:firstLine="240"/>
              <w:rPr>
                <w:rFonts w:hint="eastAsia"/>
                <w:sz w:val="24"/>
              </w:rPr>
            </w:pPr>
            <w:r>
              <w:rPr>
                <w:rFonts w:hint="eastAsia"/>
                <w:sz w:val="24"/>
              </w:rPr>
              <w:t>⒈会议费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ind w:firstLineChars="100" w:firstLine="240"/>
              <w:rPr>
                <w:rFonts w:hint="eastAsia"/>
                <w:sz w:val="24"/>
              </w:rPr>
            </w:pPr>
            <w:r>
              <w:rPr>
                <w:rFonts w:hint="eastAsia"/>
                <w:sz w:val="24"/>
              </w:rPr>
              <w:t>⒉差旅费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七、调研费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八、项目管理费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62"/>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110901">
            <w:pPr>
              <w:snapToGrid w:val="0"/>
              <w:spacing w:before="80" w:line="264" w:lineRule="auto"/>
              <w:rPr>
                <w:rFonts w:hint="eastAsia"/>
                <w:sz w:val="24"/>
              </w:rPr>
            </w:pPr>
            <w:r>
              <w:rPr>
                <w:rFonts w:hint="eastAsia"/>
                <w:sz w:val="24"/>
              </w:rPr>
              <w:t>九、其他相关费</w:t>
            </w: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633"/>
        </w:trPr>
        <w:tc>
          <w:tcPr>
            <w:tcW w:w="2877" w:type="dxa"/>
            <w:tcBorders>
              <w:top w:val="single" w:sz="6" w:space="0" w:color="auto"/>
              <w:left w:val="single" w:sz="12"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2203"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jc w:val="center"/>
              <w:rPr>
                <w:rFonts w:hint="eastAsia"/>
                <w:sz w:val="24"/>
              </w:rPr>
            </w:pPr>
          </w:p>
        </w:tc>
        <w:tc>
          <w:tcPr>
            <w:tcW w:w="2621" w:type="dxa"/>
            <w:tcBorders>
              <w:top w:val="single" w:sz="6" w:space="0" w:color="auto"/>
              <w:left w:val="single" w:sz="6" w:space="0" w:color="auto"/>
              <w:bottom w:val="single" w:sz="6" w:space="0" w:color="auto"/>
              <w:right w:val="single" w:sz="6" w:space="0" w:color="auto"/>
            </w:tcBorders>
            <w:vAlign w:val="center"/>
          </w:tcPr>
          <w:p w:rsidR="000C7D49" w:rsidRDefault="000C7D49">
            <w:pPr>
              <w:snapToGrid w:val="0"/>
              <w:spacing w:before="80" w:line="264" w:lineRule="auto"/>
              <w:rPr>
                <w:rFonts w:hint="eastAsia"/>
                <w:sz w:val="24"/>
              </w:rPr>
            </w:pPr>
          </w:p>
        </w:tc>
        <w:tc>
          <w:tcPr>
            <w:tcW w:w="1539" w:type="dxa"/>
            <w:tcBorders>
              <w:top w:val="single" w:sz="6" w:space="0" w:color="auto"/>
              <w:left w:val="single" w:sz="6" w:space="0" w:color="auto"/>
              <w:bottom w:val="single" w:sz="6" w:space="0" w:color="auto"/>
              <w:right w:val="single" w:sz="12" w:space="0" w:color="auto"/>
            </w:tcBorders>
            <w:vAlign w:val="center"/>
          </w:tcPr>
          <w:p w:rsidR="000C7D49" w:rsidRDefault="000C7D49">
            <w:pPr>
              <w:snapToGrid w:val="0"/>
              <w:spacing w:before="80" w:line="264" w:lineRule="auto"/>
              <w:jc w:val="center"/>
              <w:rPr>
                <w:rFonts w:hint="eastAsia"/>
                <w:sz w:val="24"/>
              </w:rPr>
            </w:pPr>
          </w:p>
        </w:tc>
      </w:tr>
      <w:tr w:rsidR="000C7D49">
        <w:trPr>
          <w:trHeight w:val="1050"/>
        </w:trPr>
        <w:tc>
          <w:tcPr>
            <w:tcW w:w="9240" w:type="dxa"/>
            <w:gridSpan w:val="4"/>
            <w:tcBorders>
              <w:top w:val="single" w:sz="6" w:space="0" w:color="auto"/>
              <w:left w:val="single" w:sz="12" w:space="0" w:color="auto"/>
              <w:bottom w:val="single" w:sz="12" w:space="0" w:color="auto"/>
              <w:right w:val="single" w:sz="12" w:space="0" w:color="auto"/>
            </w:tcBorders>
            <w:vAlign w:val="center"/>
          </w:tcPr>
          <w:p w:rsidR="000C7D49" w:rsidRDefault="00110901">
            <w:pPr>
              <w:snapToGrid w:val="0"/>
              <w:spacing w:before="80" w:line="264" w:lineRule="auto"/>
              <w:ind w:firstLineChars="100" w:firstLine="240"/>
              <w:rPr>
                <w:rFonts w:hint="eastAsia"/>
                <w:sz w:val="24"/>
              </w:rPr>
            </w:pPr>
            <w:r>
              <w:rPr>
                <w:rFonts w:hint="eastAsia"/>
                <w:sz w:val="24"/>
              </w:rPr>
              <w:t>说明：不得编制赤字预算，项目组成员所在单位人员工资由财政支付的不得在资助项目经费中列支。</w:t>
            </w:r>
          </w:p>
        </w:tc>
      </w:tr>
    </w:tbl>
    <w:p w:rsidR="000C7D49" w:rsidRDefault="000C7D49">
      <w:pPr>
        <w:rPr>
          <w:rFonts w:hint="eastAsia"/>
          <w:sz w:val="24"/>
        </w:rPr>
      </w:pPr>
    </w:p>
    <w:tbl>
      <w:tblPr>
        <w:tblW w:w="9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60"/>
      </w:tblGrid>
      <w:tr w:rsidR="000C7D49">
        <w:trPr>
          <w:cantSplit/>
          <w:trHeight w:val="4922"/>
        </w:trPr>
        <w:tc>
          <w:tcPr>
            <w:tcW w:w="9260" w:type="dxa"/>
          </w:tcPr>
          <w:p w:rsidR="000C7D49" w:rsidRDefault="00110901">
            <w:pPr>
              <w:spacing w:line="560" w:lineRule="exact"/>
              <w:rPr>
                <w:rFonts w:ascii="黑体" w:eastAsia="黑体" w:hint="eastAsia"/>
                <w:sz w:val="30"/>
                <w:szCs w:val="30"/>
              </w:rPr>
            </w:pPr>
            <w:r>
              <w:rPr>
                <w:rFonts w:ascii="黑体" w:eastAsia="黑体" w:hint="eastAsia"/>
                <w:sz w:val="30"/>
                <w:szCs w:val="30"/>
              </w:rPr>
              <w:t>四、申请人承诺</w:t>
            </w:r>
          </w:p>
          <w:p w:rsidR="000C7D49" w:rsidRDefault="00110901">
            <w:pPr>
              <w:spacing w:line="560" w:lineRule="exact"/>
              <w:ind w:firstLineChars="200" w:firstLine="480"/>
              <w:rPr>
                <w:rFonts w:ascii="宋体" w:hAnsi="宋体"/>
                <w:sz w:val="24"/>
              </w:rPr>
            </w:pPr>
            <w:r>
              <w:rPr>
                <w:rFonts w:ascii="宋体" w:hAnsi="宋体" w:hint="eastAsia"/>
                <w:sz w:val="24"/>
              </w:rPr>
              <w:t>本人保证项目申报书填写内容真实，不存在任何知识产权问题。若获准立项，本人将严格按照本表填写内容，按时完成研究计划，按要求及时报送终结等相关材料。遵守山西省教育厅关于科研项目管理的各项规定，如有违反，本人将承担相关责任。</w:t>
            </w:r>
          </w:p>
          <w:p w:rsidR="000C7D49" w:rsidRDefault="000C7D49">
            <w:pPr>
              <w:spacing w:line="560" w:lineRule="exact"/>
              <w:ind w:firstLineChars="150" w:firstLine="330"/>
              <w:rPr>
                <w:rFonts w:ascii="宋体" w:hAnsi="宋体"/>
                <w:sz w:val="22"/>
                <w:szCs w:val="30"/>
              </w:rPr>
            </w:pPr>
          </w:p>
          <w:p w:rsidR="000C7D49" w:rsidRDefault="00110901">
            <w:pPr>
              <w:spacing w:line="560" w:lineRule="exact"/>
              <w:ind w:firstLineChars="1900" w:firstLine="5320"/>
              <w:rPr>
                <w:rFonts w:ascii="宋体" w:hAnsi="宋体"/>
                <w:sz w:val="22"/>
                <w:szCs w:val="30"/>
                <w:u w:val="single"/>
              </w:rPr>
            </w:pPr>
            <w:r>
              <w:rPr>
                <w:rFonts w:ascii="仿宋_GB2312" w:eastAsia="仿宋_GB2312" w:hint="eastAsia"/>
                <w:sz w:val="28"/>
              </w:rPr>
              <w:t>申请人签字</w:t>
            </w:r>
            <w:r>
              <w:rPr>
                <w:rFonts w:ascii="宋体" w:hAnsi="宋体" w:hint="eastAsia"/>
                <w:sz w:val="24"/>
                <w:szCs w:val="30"/>
              </w:rPr>
              <w:t>：</w:t>
            </w:r>
          </w:p>
          <w:p w:rsidR="000C7D49" w:rsidRDefault="00110901">
            <w:pPr>
              <w:wordWrap w:val="0"/>
              <w:spacing w:line="560" w:lineRule="exact"/>
              <w:ind w:right="220" w:firstLineChars="450" w:firstLine="1260"/>
              <w:jc w:val="right"/>
              <w:rPr>
                <w:rFonts w:ascii="宋体" w:eastAsia="仿宋_GB2312" w:hAnsi="宋体"/>
                <w:sz w:val="22"/>
                <w:szCs w:val="30"/>
              </w:rPr>
            </w:pPr>
            <w:r>
              <w:rPr>
                <w:rFonts w:ascii="仿宋_GB2312" w:eastAsia="仿宋_GB2312" w:hint="eastAsia"/>
                <w:sz w:val="28"/>
              </w:rPr>
              <w:t xml:space="preserve"> 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 xml:space="preserve">日     </w:t>
            </w:r>
          </w:p>
          <w:p w:rsidR="000C7D49" w:rsidRDefault="000C7D49">
            <w:pPr>
              <w:spacing w:line="560" w:lineRule="exact"/>
              <w:ind w:right="820"/>
              <w:rPr>
                <w:rFonts w:ascii="宋体" w:hAnsi="宋体"/>
                <w:sz w:val="30"/>
                <w:szCs w:val="30"/>
              </w:rPr>
            </w:pPr>
          </w:p>
        </w:tc>
      </w:tr>
      <w:tr w:rsidR="000C7D49">
        <w:trPr>
          <w:cantSplit/>
          <w:trHeight w:val="3495"/>
        </w:trPr>
        <w:tc>
          <w:tcPr>
            <w:tcW w:w="9260" w:type="dxa"/>
          </w:tcPr>
          <w:p w:rsidR="000C7D49" w:rsidRDefault="00110901">
            <w:pPr>
              <w:spacing w:line="560" w:lineRule="exact"/>
              <w:rPr>
                <w:rFonts w:ascii="黑体" w:eastAsia="黑体" w:hint="eastAsia"/>
                <w:sz w:val="30"/>
                <w:szCs w:val="30"/>
              </w:rPr>
            </w:pPr>
            <w:r>
              <w:rPr>
                <w:rFonts w:ascii="黑体" w:eastAsia="黑体" w:hint="eastAsia"/>
                <w:sz w:val="30"/>
                <w:szCs w:val="30"/>
              </w:rPr>
              <w:t>五、合作单位意见</w:t>
            </w:r>
          </w:p>
          <w:p w:rsidR="000C7D49" w:rsidRDefault="000C7D49">
            <w:pPr>
              <w:spacing w:line="560" w:lineRule="exact"/>
              <w:rPr>
                <w:rFonts w:hint="eastAsia"/>
                <w:sz w:val="28"/>
              </w:rPr>
            </w:pPr>
          </w:p>
          <w:p w:rsidR="000C7D49" w:rsidRDefault="000C7D49">
            <w:pPr>
              <w:spacing w:line="560" w:lineRule="exact"/>
              <w:rPr>
                <w:rFonts w:hint="eastAsia"/>
                <w:sz w:val="28"/>
              </w:rPr>
            </w:pPr>
          </w:p>
          <w:p w:rsidR="000C7D49" w:rsidRDefault="00110901">
            <w:pPr>
              <w:spacing w:line="560" w:lineRule="exact"/>
              <w:ind w:firstLineChars="2200" w:firstLine="6160"/>
              <w:rPr>
                <w:rFonts w:ascii="仿宋_GB2312" w:eastAsia="仿宋_GB2312" w:hint="eastAsia"/>
                <w:sz w:val="28"/>
              </w:rPr>
            </w:pPr>
            <w:r>
              <w:rPr>
                <w:rFonts w:ascii="仿宋_GB2312" w:eastAsia="仿宋_GB2312" w:hint="eastAsia"/>
                <w:sz w:val="28"/>
              </w:rPr>
              <w:t>单位公章</w:t>
            </w:r>
          </w:p>
          <w:p w:rsidR="000C7D49" w:rsidRDefault="00110901">
            <w:pPr>
              <w:spacing w:line="560" w:lineRule="exact"/>
              <w:ind w:firstLineChars="200" w:firstLine="560"/>
              <w:rPr>
                <w:rFonts w:ascii="仿宋_GB2312" w:eastAsia="仿宋_GB2312" w:hint="eastAsia"/>
                <w:sz w:val="28"/>
              </w:rPr>
            </w:pPr>
            <w:r>
              <w:rPr>
                <w:rFonts w:ascii="仿宋_GB2312" w:eastAsia="仿宋_GB2312"/>
                <w:sz w:val="28"/>
              </w:rPr>
              <w:t xml:space="preserve">                      </w:t>
            </w:r>
            <w:r>
              <w:rPr>
                <w:rFonts w:ascii="仿宋_GB2312" w:eastAsia="仿宋_GB2312" w:hint="eastAsia"/>
                <w:sz w:val="28"/>
              </w:rPr>
              <w:t xml:space="preserve">               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p w:rsidR="000C7D49" w:rsidRDefault="000C7D49">
            <w:pPr>
              <w:spacing w:line="560" w:lineRule="exact"/>
              <w:ind w:firstLineChars="200" w:firstLine="602"/>
              <w:rPr>
                <w:rFonts w:ascii="黑体" w:eastAsia="黑体" w:hint="eastAsia"/>
                <w:b/>
                <w:bCs/>
                <w:sz w:val="30"/>
                <w:szCs w:val="30"/>
              </w:rPr>
            </w:pPr>
          </w:p>
        </w:tc>
      </w:tr>
      <w:tr w:rsidR="000C7D49">
        <w:trPr>
          <w:cantSplit/>
          <w:trHeight w:val="4086"/>
        </w:trPr>
        <w:tc>
          <w:tcPr>
            <w:tcW w:w="9260" w:type="dxa"/>
          </w:tcPr>
          <w:p w:rsidR="000C7D49" w:rsidRDefault="00110901">
            <w:pPr>
              <w:spacing w:line="560" w:lineRule="exact"/>
              <w:rPr>
                <w:rFonts w:ascii="黑体" w:eastAsia="黑体" w:hint="eastAsia"/>
                <w:sz w:val="30"/>
                <w:szCs w:val="30"/>
              </w:rPr>
            </w:pPr>
            <w:r>
              <w:rPr>
                <w:rFonts w:ascii="黑体" w:eastAsia="黑体" w:hint="eastAsia"/>
                <w:sz w:val="30"/>
                <w:szCs w:val="30"/>
              </w:rPr>
              <w:t>六、学校意见</w:t>
            </w:r>
          </w:p>
          <w:p w:rsidR="000C7D49" w:rsidRDefault="00110901">
            <w:pPr>
              <w:spacing w:line="560" w:lineRule="exact"/>
              <w:ind w:firstLineChars="200" w:firstLine="560"/>
              <w:rPr>
                <w:rFonts w:ascii="黑体" w:eastAsia="黑体" w:hint="eastAsia"/>
                <w:b/>
                <w:bCs/>
                <w:sz w:val="30"/>
                <w:szCs w:val="30"/>
              </w:rPr>
            </w:pPr>
            <w:r>
              <w:rPr>
                <w:rFonts w:ascii="仿宋_GB2312" w:eastAsia="仿宋_GB2312" w:hint="eastAsia"/>
                <w:bCs/>
                <w:sz w:val="28"/>
                <w:szCs w:val="28"/>
              </w:rPr>
              <w:t>（对是否同意申报，对申请者匹配资助经费及所需相关条件保障等签署具体意见，包括意识形态审查意见）</w:t>
            </w:r>
          </w:p>
          <w:p w:rsidR="000C7D49" w:rsidRDefault="000C7D49">
            <w:pPr>
              <w:spacing w:line="560" w:lineRule="exact"/>
              <w:ind w:firstLineChars="200" w:firstLine="602"/>
              <w:rPr>
                <w:rFonts w:ascii="黑体" w:eastAsia="黑体" w:hint="eastAsia"/>
                <w:b/>
                <w:bCs/>
                <w:sz w:val="30"/>
                <w:szCs w:val="30"/>
              </w:rPr>
            </w:pPr>
          </w:p>
          <w:p w:rsidR="000C7D49" w:rsidRDefault="000C7D49">
            <w:pPr>
              <w:spacing w:line="560" w:lineRule="exact"/>
              <w:ind w:firstLineChars="200" w:firstLine="602"/>
              <w:rPr>
                <w:rFonts w:ascii="黑体" w:eastAsia="黑体" w:hint="eastAsia"/>
                <w:b/>
                <w:bCs/>
                <w:sz w:val="30"/>
                <w:szCs w:val="30"/>
              </w:rPr>
            </w:pPr>
            <w:bookmarkStart w:id="1" w:name="_GoBack"/>
            <w:bookmarkEnd w:id="1"/>
          </w:p>
          <w:p w:rsidR="000C7D49" w:rsidRDefault="00110901">
            <w:pPr>
              <w:spacing w:line="560" w:lineRule="exact"/>
              <w:ind w:firstLineChars="2200" w:firstLine="6160"/>
              <w:rPr>
                <w:rFonts w:ascii="仿宋_GB2312" w:eastAsia="仿宋_GB2312" w:hint="eastAsia"/>
                <w:sz w:val="28"/>
              </w:rPr>
            </w:pPr>
            <w:r>
              <w:rPr>
                <w:rFonts w:ascii="仿宋_GB2312" w:eastAsia="仿宋_GB2312" w:hint="eastAsia"/>
                <w:sz w:val="28"/>
              </w:rPr>
              <w:t>单位公章</w:t>
            </w:r>
          </w:p>
          <w:p w:rsidR="000C7D49" w:rsidRDefault="00110901">
            <w:pPr>
              <w:spacing w:line="560" w:lineRule="exact"/>
              <w:ind w:firstLineChars="200" w:firstLine="560"/>
              <w:rPr>
                <w:rFonts w:ascii="仿宋_GB2312" w:eastAsia="仿宋_GB2312" w:hint="eastAsia"/>
                <w:sz w:val="28"/>
              </w:rPr>
            </w:pPr>
            <w:r>
              <w:rPr>
                <w:rFonts w:ascii="仿宋_GB2312" w:eastAsia="仿宋_GB2312"/>
                <w:sz w:val="28"/>
              </w:rPr>
              <w:t xml:space="preserve">                      </w:t>
            </w:r>
            <w:r>
              <w:rPr>
                <w:rFonts w:ascii="仿宋_GB2312" w:eastAsia="仿宋_GB2312" w:hint="eastAsia"/>
                <w:sz w:val="28"/>
              </w:rPr>
              <w:t xml:space="preserve">               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tc>
      </w:tr>
    </w:tbl>
    <w:p w:rsidR="000C7D49" w:rsidRDefault="000C7D49">
      <w:pPr>
        <w:rPr>
          <w:rFonts w:hint="eastAsia"/>
        </w:rPr>
      </w:pPr>
    </w:p>
    <w:sectPr w:rsidR="000C7D49" w:rsidSect="00C9691A">
      <w:footerReference w:type="default" r:id="rId7"/>
      <w:pgSz w:w="11906" w:h="16838"/>
      <w:pgMar w:top="1701" w:right="1417" w:bottom="1644" w:left="1644"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74B" w:rsidRDefault="0004674B">
      <w:pPr>
        <w:rPr>
          <w:rFonts w:hint="eastAsia"/>
        </w:rPr>
      </w:pPr>
      <w:r>
        <w:separator/>
      </w:r>
    </w:p>
  </w:endnote>
  <w:endnote w:type="continuationSeparator" w:id="0">
    <w:p w:rsidR="0004674B" w:rsidRDefault="0004674B">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大标宋简体">
    <w:altName w:val="Arial Unicode MS"/>
    <w:panose1 w:val="03000509000000000000"/>
    <w:charset w:val="86"/>
    <w:family w:val="script"/>
    <w:pitch w:val="fixed"/>
    <w:sig w:usb0="00000001" w:usb1="080E0000" w:usb2="00000010" w:usb3="00000000" w:csb0="00040000" w:csb1="00000000"/>
  </w:font>
  <w:font w:name="方正楷体简体">
    <w:altName w:val="Arial Unicode MS"/>
    <w:panose1 w:val="03000509000000000000"/>
    <w:charset w:val="86"/>
    <w:family w:val="script"/>
    <w:pitch w:val="fixed"/>
    <w:sig w:usb0="00000001" w:usb1="080E0000" w:usb2="00000010" w:usb3="00000000" w:csb0="00040000" w:csb1="00000000"/>
  </w:font>
  <w:font w:name="方正仿宋简体">
    <w:altName w:val="Arial Unicode MS"/>
    <w:panose1 w:val="03000509000000000000"/>
    <w:charset w:val="86"/>
    <w:family w:val="script"/>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altName w:val="Arial"/>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D49" w:rsidRDefault="00C9691A">
    <w:pPr>
      <w:pStyle w:val="a3"/>
      <w:framePr w:wrap="around" w:vAnchor="text" w:hAnchor="margin" w:xAlign="center" w:y="2"/>
      <w:rPr>
        <w:rStyle w:val="a5"/>
        <w:rFonts w:hint="eastAsia"/>
      </w:rPr>
    </w:pPr>
    <w:r>
      <w:fldChar w:fldCharType="begin"/>
    </w:r>
    <w:r w:rsidR="00110901">
      <w:rPr>
        <w:rStyle w:val="a5"/>
      </w:rPr>
      <w:instrText xml:space="preserve">PAGE  </w:instrText>
    </w:r>
    <w:r>
      <w:fldChar w:fldCharType="separate"/>
    </w:r>
    <w:r w:rsidR="008255F6">
      <w:rPr>
        <w:rStyle w:val="a5"/>
        <w:rFonts w:hint="eastAsia"/>
        <w:noProof/>
      </w:rPr>
      <w:t>7</w:t>
    </w:r>
    <w:r>
      <w:fldChar w:fldCharType="end"/>
    </w:r>
  </w:p>
  <w:p w:rsidR="000C7D49" w:rsidRDefault="000C7D49">
    <w:pPr>
      <w:pStyle w:val="a3"/>
      <w:ind w:right="360"/>
      <w:rPr>
        <w:rFonts w:hint="eastAsi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74B" w:rsidRDefault="0004674B">
      <w:pPr>
        <w:rPr>
          <w:rFonts w:hint="eastAsia"/>
        </w:rPr>
      </w:pPr>
      <w:r>
        <w:separator/>
      </w:r>
    </w:p>
  </w:footnote>
  <w:footnote w:type="continuationSeparator" w:id="0">
    <w:p w:rsidR="0004674B" w:rsidRDefault="0004674B">
      <w:pPr>
        <w:rPr>
          <w:rFonts w:hint="eastAsia"/>
        </w:rPr>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方惠斌">
    <w15:presenceInfo w15:providerId="None" w15:userId="方惠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43B3CF8"/>
    <w:rsid w:val="0004674B"/>
    <w:rsid w:val="000C7D49"/>
    <w:rsid w:val="00110901"/>
    <w:rsid w:val="00274A6D"/>
    <w:rsid w:val="008255F6"/>
    <w:rsid w:val="00C9691A"/>
    <w:rsid w:val="3D7C15DB"/>
    <w:rsid w:val="543B3C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691A"/>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qFormat/>
    <w:rsid w:val="00C9691A"/>
    <w:pPr>
      <w:spacing w:after="120"/>
    </w:pPr>
    <w:rPr>
      <w:sz w:val="16"/>
      <w:szCs w:val="16"/>
    </w:rPr>
  </w:style>
  <w:style w:type="paragraph" w:styleId="a3">
    <w:name w:val="footer"/>
    <w:basedOn w:val="a"/>
    <w:qFormat/>
    <w:rsid w:val="00C9691A"/>
    <w:pPr>
      <w:tabs>
        <w:tab w:val="center" w:pos="4153"/>
        <w:tab w:val="right" w:pos="8306"/>
      </w:tabs>
      <w:snapToGrid w:val="0"/>
      <w:jc w:val="left"/>
    </w:pPr>
    <w:rPr>
      <w:sz w:val="18"/>
      <w:szCs w:val="18"/>
    </w:rPr>
  </w:style>
  <w:style w:type="paragraph" w:styleId="a4">
    <w:name w:val="Normal (Web)"/>
    <w:basedOn w:val="a"/>
    <w:qFormat/>
    <w:rsid w:val="00C9691A"/>
    <w:pPr>
      <w:spacing w:before="100" w:beforeAutospacing="1" w:after="100" w:afterAutospacing="1"/>
      <w:jc w:val="left"/>
    </w:pPr>
    <w:rPr>
      <w:kern w:val="0"/>
      <w:sz w:val="24"/>
    </w:rPr>
  </w:style>
  <w:style w:type="character" w:styleId="a5">
    <w:name w:val="page number"/>
    <w:basedOn w:val="a0"/>
    <w:qFormat/>
    <w:rsid w:val="00C9691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289</Words>
  <Characters>1653</Characters>
  <Application>Microsoft Office Word</Application>
  <DocSecurity>0</DocSecurity>
  <Lines>13</Lines>
  <Paragraphs>3</Paragraphs>
  <ScaleCrop>false</ScaleCrop>
  <Company>山西农业大学</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方惠斌</dc:creator>
  <cp:lastModifiedBy>侯小侯</cp:lastModifiedBy>
  <cp:revision>4</cp:revision>
  <dcterms:created xsi:type="dcterms:W3CDTF">2020-04-08T01:01:00Z</dcterms:created>
  <dcterms:modified xsi:type="dcterms:W3CDTF">2020-04-20T01:24:00Z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2052-10.8.2.6948</vt:lpwstr>
  </property>
</Properties>
</file>